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57A94" w14:textId="77777777" w:rsidR="00CD4791" w:rsidRPr="00D15602" w:rsidRDefault="00CD4791" w:rsidP="00C130BF">
      <w:pPr>
        <w:pStyle w:val="Balk4"/>
        <w:spacing w:before="0" w:after="120"/>
        <w:jc w:val="center"/>
        <w:rPr>
          <w:sz w:val="22"/>
          <w:szCs w:val="22"/>
        </w:rPr>
      </w:pPr>
      <w:r w:rsidRPr="00D15602">
        <w:rPr>
          <w:sz w:val="22"/>
          <w:szCs w:val="22"/>
        </w:rPr>
        <w:t>EK</w:t>
      </w:r>
      <w:r w:rsidR="00A37ED8" w:rsidRPr="00D15602">
        <w:rPr>
          <w:sz w:val="22"/>
          <w:szCs w:val="22"/>
        </w:rPr>
        <w:t>-4</w:t>
      </w:r>
    </w:p>
    <w:p w14:paraId="697C5256" w14:textId="77777777" w:rsidR="0046564E" w:rsidRPr="00D15602" w:rsidRDefault="002919BC" w:rsidP="00C130BF">
      <w:pPr>
        <w:pStyle w:val="NormalWeb"/>
        <w:spacing w:before="0" w:beforeAutospacing="0" w:after="120" w:afterAutospacing="0"/>
        <w:jc w:val="center"/>
        <w:rPr>
          <w:b/>
          <w:bCs/>
          <w:color w:val="auto"/>
          <w:sz w:val="22"/>
          <w:szCs w:val="22"/>
        </w:rPr>
      </w:pPr>
      <w:hyperlink r:id="rId8" w:history="1">
        <w:r w:rsidR="0046564E" w:rsidRPr="00D15602">
          <w:rPr>
            <w:rStyle w:val="Kpr"/>
            <w:b/>
            <w:bCs/>
            <w:color w:val="auto"/>
            <w:sz w:val="22"/>
            <w:szCs w:val="22"/>
            <w:u w:val="none"/>
          </w:rPr>
          <w:t xml:space="preserve">DANIŞMANLIK HİZMET ALIMLARINA AİT </w:t>
        </w:r>
        <w:r w:rsidR="0046564E" w:rsidRPr="00D15602">
          <w:rPr>
            <w:b/>
            <w:bCs/>
            <w:color w:val="auto"/>
            <w:sz w:val="22"/>
            <w:szCs w:val="22"/>
          </w:rPr>
          <w:t>TİP SÖZLEŞMESİ</w:t>
        </w:r>
      </w:hyperlink>
    </w:p>
    <w:p w14:paraId="616F8D86" w14:textId="77777777" w:rsidR="0046564E" w:rsidRPr="00D15602" w:rsidRDefault="0046564E" w:rsidP="00C130BF">
      <w:pPr>
        <w:pStyle w:val="NormalWeb"/>
        <w:spacing w:before="0" w:beforeAutospacing="0" w:after="120" w:afterAutospacing="0"/>
        <w:jc w:val="center"/>
        <w:rPr>
          <w:color w:val="auto"/>
          <w:sz w:val="22"/>
          <w:szCs w:val="22"/>
        </w:rPr>
      </w:pPr>
      <w:r w:rsidRPr="00D15602">
        <w:rPr>
          <w:color w:val="auto"/>
          <w:sz w:val="22"/>
          <w:szCs w:val="22"/>
        </w:rPr>
        <w:t>[</w:t>
      </w:r>
      <w:r w:rsidRPr="00D15602">
        <w:rPr>
          <w:b/>
          <w:bCs/>
          <w:color w:val="auto"/>
          <w:sz w:val="22"/>
          <w:szCs w:val="22"/>
        </w:rPr>
        <w:t>Birim Fiyat /Götürü Bedel Danışmanlık Hizmet Alımı Sözleşmesi</w:t>
      </w:r>
      <w:r w:rsidRPr="00D15602">
        <w:rPr>
          <w:color w:val="auto"/>
          <w:sz w:val="22"/>
          <w:szCs w:val="22"/>
        </w:rPr>
        <w:t>]</w:t>
      </w:r>
    </w:p>
    <w:p w14:paraId="0F95372F" w14:textId="77777777" w:rsidR="006F05DB" w:rsidRPr="00D15602" w:rsidRDefault="006F05DB" w:rsidP="005B57B3">
      <w:pPr>
        <w:pStyle w:val="Balk9"/>
        <w:tabs>
          <w:tab w:val="left" w:pos="284"/>
          <w:tab w:val="left" w:leader="dot" w:pos="8789"/>
        </w:tabs>
        <w:rPr>
          <w:b w:val="0"/>
          <w:sz w:val="22"/>
          <w:szCs w:val="22"/>
        </w:rPr>
      </w:pPr>
    </w:p>
    <w:p w14:paraId="6A72AFF5" w14:textId="77777777" w:rsidR="006F05DB" w:rsidRPr="00D15602" w:rsidRDefault="006F05DB" w:rsidP="00373C2B">
      <w:pPr>
        <w:pStyle w:val="Balk9"/>
        <w:tabs>
          <w:tab w:val="left" w:pos="284"/>
          <w:tab w:val="left" w:leader="dot" w:pos="7088"/>
        </w:tabs>
        <w:spacing w:after="120"/>
        <w:rPr>
          <w:sz w:val="22"/>
          <w:szCs w:val="22"/>
        </w:rPr>
      </w:pPr>
      <w:r w:rsidRPr="00D15602">
        <w:rPr>
          <w:sz w:val="22"/>
          <w:szCs w:val="22"/>
        </w:rPr>
        <w:t>İKN (İhale Kayıt Numarası):</w:t>
      </w:r>
      <w:r w:rsidRPr="00D15602">
        <w:rPr>
          <w:sz w:val="22"/>
          <w:szCs w:val="22"/>
        </w:rPr>
        <w:tab/>
      </w:r>
    </w:p>
    <w:p w14:paraId="4CD53873" w14:textId="77777777" w:rsidR="006F05DB" w:rsidRPr="00D15602" w:rsidRDefault="006F05DB" w:rsidP="006F05DB">
      <w:pPr>
        <w:pStyle w:val="AltKonuBal"/>
        <w:tabs>
          <w:tab w:val="left" w:pos="284"/>
          <w:tab w:val="left" w:pos="567"/>
          <w:tab w:val="left" w:leader="dot" w:pos="8789"/>
        </w:tabs>
        <w:spacing w:after="120"/>
        <w:ind w:firstLine="0"/>
        <w:rPr>
          <w:b w:val="0"/>
          <w:sz w:val="22"/>
          <w:szCs w:val="22"/>
          <w:vertAlign w:val="superscript"/>
        </w:rPr>
      </w:pPr>
      <w:r w:rsidRPr="00D15602">
        <w:rPr>
          <w:sz w:val="22"/>
          <w:szCs w:val="22"/>
        </w:rPr>
        <w:t xml:space="preserve">Madde 1 - Sözleşmenin tarafları </w:t>
      </w:r>
      <w:r w:rsidRPr="00D15602">
        <w:rPr>
          <w:rStyle w:val="DipnotBavurusu"/>
          <w:b w:val="0"/>
          <w:sz w:val="22"/>
          <w:szCs w:val="22"/>
        </w:rPr>
        <w:footnoteReference w:id="1"/>
      </w:r>
    </w:p>
    <w:p w14:paraId="2AE36394" w14:textId="77777777" w:rsidR="006F05DB" w:rsidRPr="00D15602" w:rsidRDefault="006F05DB" w:rsidP="006F05DB">
      <w:pPr>
        <w:pStyle w:val="AltKonuBal"/>
        <w:tabs>
          <w:tab w:val="left" w:pos="284"/>
          <w:tab w:val="left" w:pos="567"/>
          <w:tab w:val="left" w:leader="dot" w:pos="8789"/>
        </w:tabs>
        <w:spacing w:after="120"/>
        <w:ind w:firstLine="0"/>
        <w:jc w:val="both"/>
        <w:rPr>
          <w:b w:val="0"/>
          <w:bCs w:val="0"/>
          <w:sz w:val="22"/>
          <w:szCs w:val="22"/>
        </w:rPr>
      </w:pPr>
      <w:r w:rsidRPr="00D15602">
        <w:rPr>
          <w:bCs w:val="0"/>
          <w:sz w:val="22"/>
          <w:szCs w:val="22"/>
        </w:rPr>
        <w:t>1.1.</w:t>
      </w:r>
      <w:r w:rsidRPr="00D15602">
        <w:rPr>
          <w:b w:val="0"/>
          <w:bCs w:val="0"/>
          <w:sz w:val="22"/>
          <w:szCs w:val="22"/>
        </w:rPr>
        <w:t xml:space="preserve"> Bu Sözleşme, bir tarafta .........................................................(bundan sonra </w:t>
      </w:r>
      <w:r w:rsidR="00370DC7" w:rsidRPr="00D15602">
        <w:rPr>
          <w:b w:val="0"/>
          <w:bCs w:val="0"/>
          <w:sz w:val="22"/>
          <w:szCs w:val="22"/>
        </w:rPr>
        <w:t>“İ</w:t>
      </w:r>
      <w:r w:rsidRPr="00D15602">
        <w:rPr>
          <w:b w:val="0"/>
          <w:bCs w:val="0"/>
          <w:sz w:val="22"/>
          <w:szCs w:val="22"/>
        </w:rPr>
        <w:t>dare</w:t>
      </w:r>
      <w:r w:rsidR="00370DC7" w:rsidRPr="00D15602">
        <w:rPr>
          <w:b w:val="0"/>
          <w:bCs w:val="0"/>
          <w:sz w:val="22"/>
          <w:szCs w:val="22"/>
        </w:rPr>
        <w:t>”</w:t>
      </w:r>
      <w:r w:rsidRPr="00D15602">
        <w:rPr>
          <w:b w:val="0"/>
          <w:bCs w:val="0"/>
          <w:sz w:val="22"/>
          <w:szCs w:val="22"/>
        </w:rPr>
        <w:t xml:space="preserve"> olarak anılacaktır) ile diğer tarafta............................................................ (bundan sonra </w:t>
      </w:r>
      <w:r w:rsidR="00370DC7" w:rsidRPr="00D15602">
        <w:rPr>
          <w:b w:val="0"/>
          <w:bCs w:val="0"/>
          <w:sz w:val="22"/>
          <w:szCs w:val="22"/>
        </w:rPr>
        <w:t>“</w:t>
      </w:r>
      <w:r w:rsidR="00067586" w:rsidRPr="00D15602">
        <w:rPr>
          <w:b w:val="0"/>
          <w:bCs w:val="0"/>
          <w:sz w:val="22"/>
          <w:szCs w:val="22"/>
        </w:rPr>
        <w:t>Danışman</w:t>
      </w:r>
      <w:r w:rsidR="00370DC7" w:rsidRPr="00D15602">
        <w:rPr>
          <w:b w:val="0"/>
          <w:bCs w:val="0"/>
          <w:sz w:val="22"/>
          <w:szCs w:val="22"/>
        </w:rPr>
        <w:t xml:space="preserve">” </w:t>
      </w:r>
      <w:r w:rsidRPr="00D15602">
        <w:rPr>
          <w:b w:val="0"/>
          <w:bCs w:val="0"/>
          <w:sz w:val="22"/>
          <w:szCs w:val="22"/>
        </w:rPr>
        <w:t>olarak anılacaktır) arasında aşağıda yazılı şartlar dahilinde akdedilmiştir.</w:t>
      </w:r>
    </w:p>
    <w:p w14:paraId="706FE966" w14:textId="77777777" w:rsidR="006F05DB" w:rsidRPr="00D15602" w:rsidRDefault="006F05DB" w:rsidP="006F05DB">
      <w:pPr>
        <w:pStyle w:val="Balk1"/>
        <w:tabs>
          <w:tab w:val="left" w:pos="284"/>
          <w:tab w:val="left" w:pos="567"/>
          <w:tab w:val="left" w:leader="dot" w:pos="8789"/>
        </w:tabs>
        <w:spacing w:after="120"/>
        <w:rPr>
          <w:rFonts w:ascii="Times New Roman" w:hAnsi="Times New Roman" w:cs="Times New Roman"/>
          <w:sz w:val="22"/>
          <w:szCs w:val="22"/>
        </w:rPr>
      </w:pPr>
      <w:r w:rsidRPr="00D15602">
        <w:rPr>
          <w:rFonts w:ascii="Times New Roman" w:hAnsi="Times New Roman" w:cs="Times New Roman"/>
          <w:sz w:val="22"/>
          <w:szCs w:val="22"/>
        </w:rPr>
        <w:t>Madde 2 - Taraflara ilişkin bilgiler</w:t>
      </w:r>
    </w:p>
    <w:p w14:paraId="1059D695" w14:textId="77777777" w:rsidR="006F05DB" w:rsidRPr="00D15602" w:rsidRDefault="006F05DB" w:rsidP="006F05DB">
      <w:pPr>
        <w:tabs>
          <w:tab w:val="left" w:pos="284"/>
          <w:tab w:val="left" w:pos="567"/>
          <w:tab w:val="left" w:leader="dot" w:pos="8789"/>
        </w:tabs>
        <w:spacing w:after="120"/>
        <w:jc w:val="both"/>
        <w:rPr>
          <w:sz w:val="22"/>
          <w:szCs w:val="22"/>
        </w:rPr>
      </w:pPr>
      <w:r w:rsidRPr="00D15602">
        <w:rPr>
          <w:b/>
          <w:sz w:val="22"/>
          <w:szCs w:val="22"/>
        </w:rPr>
        <w:t>2</w:t>
      </w:r>
      <w:r w:rsidRPr="00D15602">
        <w:rPr>
          <w:b/>
          <w:bCs/>
          <w:sz w:val="22"/>
          <w:szCs w:val="22"/>
        </w:rPr>
        <w:t>.1. </w:t>
      </w:r>
      <w:r w:rsidRPr="00D15602">
        <w:rPr>
          <w:sz w:val="22"/>
          <w:szCs w:val="22"/>
        </w:rPr>
        <w:t>İdarenin</w:t>
      </w:r>
    </w:p>
    <w:p w14:paraId="6189D497" w14:textId="77777777" w:rsidR="006F05DB" w:rsidRPr="00D15602" w:rsidRDefault="006F05DB" w:rsidP="00373C2B">
      <w:pPr>
        <w:tabs>
          <w:tab w:val="left" w:pos="284"/>
          <w:tab w:val="left" w:pos="567"/>
          <w:tab w:val="left" w:leader="dot" w:pos="6946"/>
        </w:tabs>
        <w:spacing w:after="120"/>
        <w:jc w:val="both"/>
        <w:rPr>
          <w:sz w:val="22"/>
          <w:szCs w:val="22"/>
        </w:rPr>
      </w:pPr>
      <w:r w:rsidRPr="00D15602">
        <w:rPr>
          <w:sz w:val="22"/>
          <w:szCs w:val="22"/>
        </w:rPr>
        <w:tab/>
        <w:t>a) Adı:</w:t>
      </w:r>
      <w:r w:rsidRPr="00D15602">
        <w:rPr>
          <w:sz w:val="22"/>
          <w:szCs w:val="22"/>
        </w:rPr>
        <w:tab/>
      </w:r>
    </w:p>
    <w:p w14:paraId="7FAD831D" w14:textId="77777777" w:rsidR="006F05DB" w:rsidRPr="00D15602" w:rsidRDefault="006F05DB" w:rsidP="00373C2B">
      <w:pPr>
        <w:tabs>
          <w:tab w:val="left" w:pos="284"/>
          <w:tab w:val="left" w:pos="567"/>
          <w:tab w:val="left" w:leader="dot" w:pos="7088"/>
        </w:tabs>
        <w:spacing w:after="120"/>
        <w:jc w:val="both"/>
        <w:rPr>
          <w:sz w:val="22"/>
          <w:szCs w:val="22"/>
        </w:rPr>
      </w:pPr>
      <w:r w:rsidRPr="00D15602">
        <w:rPr>
          <w:sz w:val="22"/>
          <w:szCs w:val="22"/>
        </w:rPr>
        <w:tab/>
        <w:t xml:space="preserve">b) Adresi: </w:t>
      </w:r>
      <w:r w:rsidRPr="00D15602">
        <w:rPr>
          <w:sz w:val="22"/>
          <w:szCs w:val="22"/>
        </w:rPr>
        <w:tab/>
      </w:r>
    </w:p>
    <w:p w14:paraId="3E8BDCB5" w14:textId="77777777" w:rsidR="006F05DB" w:rsidRPr="00D15602" w:rsidRDefault="006F05DB" w:rsidP="00373C2B">
      <w:pPr>
        <w:tabs>
          <w:tab w:val="left" w:pos="284"/>
          <w:tab w:val="left" w:pos="567"/>
          <w:tab w:val="left" w:leader="dot" w:pos="7088"/>
        </w:tabs>
        <w:spacing w:after="120"/>
        <w:jc w:val="both"/>
        <w:rPr>
          <w:sz w:val="22"/>
          <w:szCs w:val="22"/>
        </w:rPr>
      </w:pPr>
      <w:r w:rsidRPr="00D15602">
        <w:rPr>
          <w:b/>
          <w:bCs/>
          <w:sz w:val="22"/>
          <w:szCs w:val="22"/>
        </w:rPr>
        <w:tab/>
      </w:r>
      <w:r w:rsidRPr="00D15602">
        <w:rPr>
          <w:bCs/>
          <w:sz w:val="22"/>
          <w:szCs w:val="22"/>
        </w:rPr>
        <w:t>c)</w:t>
      </w:r>
      <w:r w:rsidRPr="00D15602">
        <w:rPr>
          <w:b/>
          <w:bCs/>
          <w:sz w:val="22"/>
          <w:szCs w:val="22"/>
        </w:rPr>
        <w:t> </w:t>
      </w:r>
      <w:r w:rsidRPr="00D15602">
        <w:rPr>
          <w:sz w:val="22"/>
          <w:szCs w:val="22"/>
        </w:rPr>
        <w:t>Telefon numarası:</w:t>
      </w:r>
      <w:r w:rsidRPr="00D15602">
        <w:rPr>
          <w:sz w:val="22"/>
          <w:szCs w:val="22"/>
        </w:rPr>
        <w:tab/>
      </w:r>
    </w:p>
    <w:p w14:paraId="169ED842" w14:textId="77777777" w:rsidR="006F05DB" w:rsidRPr="00D15602" w:rsidRDefault="006F05DB" w:rsidP="00373C2B">
      <w:pPr>
        <w:tabs>
          <w:tab w:val="left" w:pos="284"/>
          <w:tab w:val="left" w:pos="567"/>
          <w:tab w:val="left" w:leader="dot" w:pos="7088"/>
        </w:tabs>
        <w:spacing w:after="120"/>
        <w:jc w:val="both"/>
        <w:rPr>
          <w:sz w:val="22"/>
          <w:szCs w:val="22"/>
        </w:rPr>
      </w:pPr>
      <w:r w:rsidRPr="00D15602">
        <w:rPr>
          <w:sz w:val="22"/>
          <w:szCs w:val="22"/>
        </w:rPr>
        <w:tab/>
        <w:t>ç) Faks numarası:</w:t>
      </w:r>
      <w:r w:rsidRPr="00D15602">
        <w:rPr>
          <w:sz w:val="22"/>
          <w:szCs w:val="22"/>
        </w:rPr>
        <w:tab/>
      </w:r>
    </w:p>
    <w:p w14:paraId="66DB20E9" w14:textId="77777777" w:rsidR="006F05DB" w:rsidRPr="00B51712" w:rsidRDefault="006F05DB" w:rsidP="00373C2B">
      <w:pPr>
        <w:tabs>
          <w:tab w:val="left" w:pos="284"/>
          <w:tab w:val="left" w:pos="567"/>
          <w:tab w:val="left" w:leader="dot" w:pos="7088"/>
        </w:tabs>
        <w:spacing w:after="120"/>
        <w:jc w:val="both"/>
        <w:rPr>
          <w:sz w:val="22"/>
          <w:szCs w:val="22"/>
        </w:rPr>
      </w:pPr>
      <w:r w:rsidRPr="00D15602">
        <w:rPr>
          <w:sz w:val="22"/>
          <w:szCs w:val="22"/>
        </w:rPr>
        <w:tab/>
      </w:r>
      <w:r w:rsidRPr="00B51712">
        <w:rPr>
          <w:sz w:val="22"/>
          <w:szCs w:val="22"/>
        </w:rPr>
        <w:t xml:space="preserve">d) Elektronik posta adresi </w:t>
      </w:r>
      <w:r w:rsidRPr="00B51712">
        <w:rPr>
          <w:i/>
          <w:sz w:val="22"/>
          <w:szCs w:val="22"/>
        </w:rPr>
        <w:t>(varsa)</w:t>
      </w:r>
      <w:r w:rsidRPr="00B51712">
        <w:rPr>
          <w:sz w:val="22"/>
          <w:szCs w:val="22"/>
        </w:rPr>
        <w:t xml:space="preserve"> : </w:t>
      </w:r>
      <w:r w:rsidRPr="00B51712">
        <w:rPr>
          <w:rStyle w:val="DipnotBavurusu"/>
          <w:sz w:val="22"/>
          <w:szCs w:val="22"/>
        </w:rPr>
        <w:footnoteReference w:id="2"/>
      </w:r>
      <w:r w:rsidRPr="00B51712">
        <w:rPr>
          <w:sz w:val="22"/>
          <w:szCs w:val="22"/>
        </w:rPr>
        <w:tab/>
      </w:r>
    </w:p>
    <w:p w14:paraId="7F8A68AD" w14:textId="29D5B918" w:rsidR="00977E1D" w:rsidRPr="00B51712" w:rsidRDefault="00977E1D" w:rsidP="00B51712">
      <w:pPr>
        <w:spacing w:before="56" w:line="240" w:lineRule="atLeast"/>
        <w:jc w:val="both"/>
        <w:rPr>
          <w:sz w:val="22"/>
          <w:szCs w:val="22"/>
        </w:rPr>
      </w:pPr>
      <w:r w:rsidRPr="00B51712">
        <w:rPr>
          <w:b/>
          <w:sz w:val="22"/>
          <w:szCs w:val="22"/>
        </w:rPr>
        <w:t xml:space="preserve">     e) </w:t>
      </w:r>
      <w:r w:rsidR="006E3363" w:rsidRPr="00B51712">
        <w:rPr>
          <w:b/>
          <w:sz w:val="22"/>
          <w:szCs w:val="22"/>
        </w:rPr>
        <w:t>(</w:t>
      </w:r>
      <w:r w:rsidRPr="00B51712">
        <w:rPr>
          <w:rFonts w:eastAsia="Calibri"/>
          <w:b/>
          <w:bCs/>
          <w:sz w:val="22"/>
          <w:szCs w:val="22"/>
          <w:lang w:eastAsia="en-US"/>
        </w:rPr>
        <w:t xml:space="preserve">Ek </w:t>
      </w:r>
      <w:r w:rsidRPr="00B51712">
        <w:rPr>
          <w:rFonts w:eastAsia="Calibri"/>
          <w:b/>
          <w:bCs/>
          <w:sz w:val="22"/>
          <w:szCs w:val="22"/>
        </w:rPr>
        <w:t>bent</w:t>
      </w:r>
      <w:r w:rsidR="003079D2">
        <w:rPr>
          <w:rFonts w:eastAsia="Calibri"/>
          <w:b/>
          <w:bCs/>
          <w:sz w:val="22"/>
          <w:szCs w:val="22"/>
          <w:lang w:eastAsia="en-US"/>
        </w:rPr>
        <w:t>: 13/06/</w:t>
      </w:r>
      <w:r w:rsidRPr="00B51712">
        <w:rPr>
          <w:rFonts w:eastAsia="Calibri"/>
          <w:b/>
          <w:bCs/>
          <w:sz w:val="22"/>
          <w:szCs w:val="22"/>
          <w:lang w:eastAsia="en-US"/>
        </w:rPr>
        <w:t>201</w:t>
      </w:r>
      <w:r w:rsidR="003079D2">
        <w:rPr>
          <w:rFonts w:eastAsia="Calibri"/>
          <w:b/>
          <w:bCs/>
          <w:sz w:val="22"/>
          <w:szCs w:val="22"/>
          <w:lang w:eastAsia="en-US"/>
        </w:rPr>
        <w:t>9-30800 R.G/24.md</w:t>
      </w:r>
      <w:proofErr w:type="gramStart"/>
      <w:r w:rsidR="003079D2">
        <w:rPr>
          <w:rFonts w:eastAsia="Calibri"/>
          <w:b/>
          <w:bCs/>
          <w:sz w:val="22"/>
          <w:szCs w:val="22"/>
          <w:lang w:eastAsia="en-US"/>
        </w:rPr>
        <w:t>.;</w:t>
      </w:r>
      <w:proofErr w:type="gramEnd"/>
      <w:r w:rsidR="003079D2">
        <w:rPr>
          <w:rFonts w:eastAsia="Calibri"/>
          <w:b/>
          <w:bCs/>
          <w:sz w:val="22"/>
          <w:szCs w:val="22"/>
          <w:lang w:eastAsia="en-US"/>
        </w:rPr>
        <w:t xml:space="preserve"> yürürlük:23/06/</w:t>
      </w:r>
      <w:r w:rsidRPr="00B51712">
        <w:rPr>
          <w:rFonts w:eastAsia="Calibri"/>
          <w:b/>
          <w:bCs/>
          <w:sz w:val="22"/>
          <w:szCs w:val="22"/>
          <w:lang w:eastAsia="en-US"/>
        </w:rPr>
        <w:t>2019)</w:t>
      </w:r>
      <w:r w:rsidRPr="00B51712">
        <w:rPr>
          <w:sz w:val="22"/>
          <w:szCs w:val="22"/>
        </w:rPr>
        <w:t>Elektronik tebligat adresi</w:t>
      </w:r>
      <w:r w:rsidRPr="00B51712">
        <w:rPr>
          <w:sz w:val="22"/>
          <w:szCs w:val="22"/>
          <w:vertAlign w:val="superscript"/>
        </w:rPr>
        <w:t>2.1</w:t>
      </w:r>
    </w:p>
    <w:p w14:paraId="7BDEB379" w14:textId="77777777" w:rsidR="006F05DB" w:rsidRPr="00B51712" w:rsidRDefault="006F05DB" w:rsidP="006F05DB">
      <w:pPr>
        <w:tabs>
          <w:tab w:val="left" w:pos="284"/>
          <w:tab w:val="left" w:pos="567"/>
          <w:tab w:val="left" w:leader="dot" w:pos="8789"/>
        </w:tabs>
        <w:spacing w:after="120"/>
        <w:jc w:val="both"/>
        <w:rPr>
          <w:bCs/>
          <w:sz w:val="22"/>
          <w:szCs w:val="22"/>
        </w:rPr>
      </w:pPr>
      <w:r w:rsidRPr="00B51712">
        <w:rPr>
          <w:b/>
          <w:bCs/>
          <w:sz w:val="22"/>
          <w:szCs w:val="22"/>
        </w:rPr>
        <w:t>2.2. </w:t>
      </w:r>
      <w:r w:rsidRPr="00B51712">
        <w:rPr>
          <w:bCs/>
          <w:sz w:val="22"/>
          <w:szCs w:val="22"/>
        </w:rPr>
        <w:t>Yüklenicinin</w:t>
      </w:r>
    </w:p>
    <w:p w14:paraId="29982843" w14:textId="77777777" w:rsidR="006F05DB" w:rsidRPr="00D15602" w:rsidRDefault="006F05DB" w:rsidP="00373C2B">
      <w:pPr>
        <w:tabs>
          <w:tab w:val="left" w:pos="284"/>
          <w:tab w:val="left" w:pos="567"/>
          <w:tab w:val="left" w:leader="dot" w:pos="7230"/>
        </w:tabs>
        <w:spacing w:after="120"/>
        <w:jc w:val="both"/>
        <w:rPr>
          <w:sz w:val="22"/>
          <w:szCs w:val="22"/>
        </w:rPr>
      </w:pPr>
      <w:r w:rsidRPr="00D15602">
        <w:rPr>
          <w:bCs/>
          <w:sz w:val="22"/>
          <w:szCs w:val="22"/>
        </w:rPr>
        <w:tab/>
        <w:t>a) Adı, soyadı/ticaret unvanı</w:t>
      </w:r>
      <w:r w:rsidRPr="00D15602">
        <w:rPr>
          <w:rStyle w:val="DipnotBavurusu"/>
          <w:bCs/>
          <w:sz w:val="22"/>
          <w:szCs w:val="22"/>
        </w:rPr>
        <w:footnoteReference w:id="3"/>
      </w:r>
      <w:r w:rsidRPr="00D15602">
        <w:rPr>
          <w:bCs/>
          <w:sz w:val="22"/>
          <w:szCs w:val="22"/>
        </w:rPr>
        <w:t>:.</w:t>
      </w:r>
      <w:r w:rsidRPr="00D15602">
        <w:rPr>
          <w:bCs/>
          <w:sz w:val="22"/>
          <w:szCs w:val="22"/>
        </w:rPr>
        <w:tab/>
      </w:r>
    </w:p>
    <w:p w14:paraId="4D4D5D31" w14:textId="77777777" w:rsidR="006F05DB" w:rsidRPr="00D15602" w:rsidRDefault="006F05DB" w:rsidP="00373C2B">
      <w:pPr>
        <w:tabs>
          <w:tab w:val="left" w:pos="284"/>
          <w:tab w:val="left" w:pos="567"/>
          <w:tab w:val="left" w:leader="dot" w:pos="7230"/>
        </w:tabs>
        <w:spacing w:after="120"/>
        <w:jc w:val="both"/>
        <w:rPr>
          <w:sz w:val="22"/>
          <w:szCs w:val="22"/>
        </w:rPr>
      </w:pPr>
      <w:r w:rsidRPr="00D15602">
        <w:rPr>
          <w:sz w:val="22"/>
          <w:szCs w:val="22"/>
        </w:rPr>
        <w:tab/>
        <w:t>b) T.C. Kimlik No</w:t>
      </w:r>
      <w:r w:rsidRPr="00D15602">
        <w:rPr>
          <w:rStyle w:val="DipnotBavurusu"/>
          <w:sz w:val="22"/>
          <w:szCs w:val="22"/>
        </w:rPr>
        <w:footnoteReference w:id="4"/>
      </w:r>
      <w:r w:rsidRPr="00D15602">
        <w:rPr>
          <w:sz w:val="22"/>
          <w:szCs w:val="22"/>
        </w:rPr>
        <w:t>:</w:t>
      </w:r>
      <w:r w:rsidRPr="00D15602">
        <w:rPr>
          <w:sz w:val="22"/>
          <w:szCs w:val="22"/>
        </w:rPr>
        <w:tab/>
      </w:r>
    </w:p>
    <w:p w14:paraId="2BFD0C40" w14:textId="77777777" w:rsidR="006F05DB" w:rsidRPr="00D15602" w:rsidRDefault="006F05DB" w:rsidP="00373C2B">
      <w:pPr>
        <w:tabs>
          <w:tab w:val="left" w:pos="284"/>
          <w:tab w:val="left" w:pos="567"/>
          <w:tab w:val="left" w:leader="dot" w:pos="7230"/>
        </w:tabs>
        <w:spacing w:after="120"/>
        <w:jc w:val="both"/>
        <w:rPr>
          <w:sz w:val="22"/>
          <w:szCs w:val="22"/>
        </w:rPr>
      </w:pPr>
      <w:r w:rsidRPr="00D15602">
        <w:rPr>
          <w:sz w:val="22"/>
          <w:szCs w:val="22"/>
        </w:rPr>
        <w:tab/>
        <w:t>c) Vergi Kimlik No</w:t>
      </w:r>
      <w:r w:rsidRPr="00D15602">
        <w:rPr>
          <w:rStyle w:val="DipnotBavurusu"/>
          <w:sz w:val="22"/>
          <w:szCs w:val="22"/>
        </w:rPr>
        <w:footnoteReference w:id="5"/>
      </w:r>
      <w:r w:rsidRPr="00D15602">
        <w:rPr>
          <w:sz w:val="22"/>
          <w:szCs w:val="22"/>
        </w:rPr>
        <w:t>:</w:t>
      </w:r>
      <w:r w:rsidRPr="00D15602">
        <w:rPr>
          <w:sz w:val="22"/>
          <w:szCs w:val="22"/>
        </w:rPr>
        <w:tab/>
      </w:r>
    </w:p>
    <w:p w14:paraId="25CBB8DC" w14:textId="77777777" w:rsidR="006F05DB" w:rsidRPr="00D15602" w:rsidRDefault="006F05DB" w:rsidP="00373C2B">
      <w:pPr>
        <w:tabs>
          <w:tab w:val="left" w:pos="284"/>
          <w:tab w:val="left" w:pos="567"/>
          <w:tab w:val="left" w:leader="dot" w:pos="7230"/>
        </w:tabs>
        <w:spacing w:after="120"/>
        <w:jc w:val="both"/>
        <w:rPr>
          <w:sz w:val="22"/>
          <w:szCs w:val="22"/>
        </w:rPr>
      </w:pPr>
      <w:r w:rsidRPr="00D15602">
        <w:rPr>
          <w:sz w:val="22"/>
          <w:szCs w:val="22"/>
        </w:rPr>
        <w:tab/>
        <w:t>ç) Yüklenicinin tebligata esas adresi:</w:t>
      </w:r>
      <w:r w:rsidRPr="00D15602">
        <w:rPr>
          <w:rStyle w:val="DipnotBavurusu"/>
          <w:bCs/>
          <w:sz w:val="22"/>
          <w:szCs w:val="22"/>
        </w:rPr>
        <w:footnoteReference w:id="6"/>
      </w:r>
      <w:r w:rsidRPr="00D15602">
        <w:rPr>
          <w:sz w:val="22"/>
          <w:szCs w:val="22"/>
        </w:rPr>
        <w:tab/>
      </w:r>
    </w:p>
    <w:p w14:paraId="137F9FF3" w14:textId="77777777" w:rsidR="006F05DB" w:rsidRPr="00D15602" w:rsidRDefault="006F05DB" w:rsidP="00373C2B">
      <w:pPr>
        <w:tabs>
          <w:tab w:val="left" w:pos="284"/>
          <w:tab w:val="left" w:pos="567"/>
          <w:tab w:val="left" w:leader="dot" w:pos="7371"/>
        </w:tabs>
        <w:spacing w:after="120"/>
        <w:jc w:val="both"/>
        <w:rPr>
          <w:sz w:val="22"/>
          <w:szCs w:val="22"/>
        </w:rPr>
      </w:pPr>
      <w:r w:rsidRPr="00D15602">
        <w:rPr>
          <w:bCs/>
          <w:sz w:val="22"/>
          <w:szCs w:val="22"/>
        </w:rPr>
        <w:tab/>
        <w:t>d</w:t>
      </w:r>
      <w:r w:rsidRPr="00D15602">
        <w:rPr>
          <w:b/>
          <w:bCs/>
          <w:sz w:val="22"/>
          <w:szCs w:val="22"/>
        </w:rPr>
        <w:t xml:space="preserve">) </w:t>
      </w:r>
      <w:r w:rsidRPr="00D15602">
        <w:rPr>
          <w:sz w:val="22"/>
          <w:szCs w:val="22"/>
        </w:rPr>
        <w:t>Telefon numarası:</w:t>
      </w:r>
      <w:r w:rsidRPr="00D15602">
        <w:rPr>
          <w:sz w:val="22"/>
          <w:szCs w:val="22"/>
        </w:rPr>
        <w:tab/>
      </w:r>
    </w:p>
    <w:p w14:paraId="2227E075" w14:textId="77777777" w:rsidR="006F05DB" w:rsidRPr="00D15602" w:rsidRDefault="006F05DB" w:rsidP="00373C2B">
      <w:pPr>
        <w:tabs>
          <w:tab w:val="left" w:pos="284"/>
          <w:tab w:val="left" w:pos="567"/>
          <w:tab w:val="left" w:leader="dot" w:pos="7371"/>
        </w:tabs>
        <w:spacing w:after="120"/>
        <w:jc w:val="both"/>
        <w:rPr>
          <w:sz w:val="22"/>
          <w:szCs w:val="22"/>
        </w:rPr>
      </w:pPr>
      <w:r w:rsidRPr="00D15602">
        <w:rPr>
          <w:sz w:val="22"/>
          <w:szCs w:val="22"/>
        </w:rPr>
        <w:tab/>
        <w:t>e) Bildirime esas faks numarası:</w:t>
      </w:r>
      <w:r w:rsidRPr="00D15602">
        <w:rPr>
          <w:sz w:val="22"/>
          <w:szCs w:val="22"/>
        </w:rPr>
        <w:tab/>
      </w:r>
    </w:p>
    <w:p w14:paraId="6EDA9E4D" w14:textId="77777777" w:rsidR="006F05DB" w:rsidRDefault="006F05DB" w:rsidP="00373C2B">
      <w:pPr>
        <w:tabs>
          <w:tab w:val="left" w:pos="284"/>
          <w:tab w:val="left" w:pos="567"/>
          <w:tab w:val="left" w:leader="dot" w:pos="7371"/>
        </w:tabs>
        <w:spacing w:after="120"/>
        <w:jc w:val="both"/>
        <w:rPr>
          <w:ins w:id="0" w:author="Hurisel Sorgucu" w:date="2019-06-18T10:56:00Z"/>
          <w:sz w:val="22"/>
          <w:szCs w:val="22"/>
        </w:rPr>
      </w:pPr>
      <w:r w:rsidRPr="00D15602">
        <w:rPr>
          <w:sz w:val="22"/>
          <w:szCs w:val="22"/>
        </w:rPr>
        <w:tab/>
        <w:t xml:space="preserve">f) Bildirime esas elektronik posta adresi </w:t>
      </w:r>
      <w:r w:rsidRPr="00D15602">
        <w:rPr>
          <w:i/>
          <w:sz w:val="22"/>
          <w:szCs w:val="22"/>
        </w:rPr>
        <w:t>(varsa)</w:t>
      </w:r>
      <w:r w:rsidRPr="00D15602">
        <w:rPr>
          <w:sz w:val="22"/>
          <w:szCs w:val="22"/>
        </w:rPr>
        <w:t xml:space="preserve"> :</w:t>
      </w:r>
      <w:r w:rsidRPr="00D15602">
        <w:rPr>
          <w:sz w:val="22"/>
          <w:szCs w:val="22"/>
        </w:rPr>
        <w:tab/>
      </w:r>
    </w:p>
    <w:p w14:paraId="53F7D9D8" w14:textId="019C2193" w:rsidR="006E3363" w:rsidRPr="00B51712" w:rsidRDefault="006E3363" w:rsidP="00373C2B">
      <w:pPr>
        <w:tabs>
          <w:tab w:val="left" w:pos="284"/>
          <w:tab w:val="left" w:pos="567"/>
          <w:tab w:val="left" w:leader="dot" w:pos="7371"/>
        </w:tabs>
        <w:spacing w:after="120"/>
        <w:jc w:val="both"/>
        <w:rPr>
          <w:sz w:val="22"/>
          <w:szCs w:val="22"/>
        </w:rPr>
      </w:pPr>
      <w:r w:rsidRPr="00B51712">
        <w:rPr>
          <w:sz w:val="22"/>
          <w:szCs w:val="22"/>
        </w:rPr>
        <w:lastRenderedPageBreak/>
        <w:t xml:space="preserve">     g)</w:t>
      </w:r>
      <w:r w:rsidR="00CC5B77" w:rsidRPr="00B51712">
        <w:rPr>
          <w:b/>
          <w:sz w:val="22"/>
          <w:szCs w:val="22"/>
        </w:rPr>
        <w:t xml:space="preserve"> (</w:t>
      </w:r>
      <w:r w:rsidR="00CC5B77" w:rsidRPr="00B51712">
        <w:rPr>
          <w:rFonts w:eastAsia="Calibri"/>
          <w:b/>
          <w:bCs/>
          <w:sz w:val="22"/>
          <w:szCs w:val="22"/>
          <w:lang w:eastAsia="en-US"/>
        </w:rPr>
        <w:t xml:space="preserve">Ek </w:t>
      </w:r>
      <w:r w:rsidR="00CC5B77" w:rsidRPr="00B51712">
        <w:rPr>
          <w:rFonts w:eastAsia="Calibri"/>
          <w:b/>
          <w:bCs/>
          <w:sz w:val="22"/>
          <w:szCs w:val="22"/>
        </w:rPr>
        <w:t>bent</w:t>
      </w:r>
      <w:r w:rsidR="003079D2">
        <w:rPr>
          <w:rFonts w:eastAsia="Calibri"/>
          <w:b/>
          <w:bCs/>
          <w:sz w:val="22"/>
          <w:szCs w:val="22"/>
          <w:lang w:eastAsia="en-US"/>
        </w:rPr>
        <w:t>: 13/06/</w:t>
      </w:r>
      <w:r w:rsidR="00CC5B77" w:rsidRPr="00B51712">
        <w:rPr>
          <w:rFonts w:eastAsia="Calibri"/>
          <w:b/>
          <w:bCs/>
          <w:sz w:val="22"/>
          <w:szCs w:val="22"/>
          <w:lang w:eastAsia="en-US"/>
        </w:rPr>
        <w:t>201</w:t>
      </w:r>
      <w:r w:rsidR="003079D2">
        <w:rPr>
          <w:rFonts w:eastAsia="Calibri"/>
          <w:b/>
          <w:bCs/>
          <w:sz w:val="22"/>
          <w:szCs w:val="22"/>
          <w:lang w:eastAsia="en-US"/>
        </w:rPr>
        <w:t>9-30800 R.G/24.md</w:t>
      </w:r>
      <w:proofErr w:type="gramStart"/>
      <w:r w:rsidR="003079D2">
        <w:rPr>
          <w:rFonts w:eastAsia="Calibri"/>
          <w:b/>
          <w:bCs/>
          <w:sz w:val="22"/>
          <w:szCs w:val="22"/>
          <w:lang w:eastAsia="en-US"/>
        </w:rPr>
        <w:t>.;</w:t>
      </w:r>
      <w:proofErr w:type="gramEnd"/>
      <w:r w:rsidR="003079D2">
        <w:rPr>
          <w:rFonts w:eastAsia="Calibri"/>
          <w:b/>
          <w:bCs/>
          <w:sz w:val="22"/>
          <w:szCs w:val="22"/>
          <w:lang w:eastAsia="en-US"/>
        </w:rPr>
        <w:t xml:space="preserve"> yürürlük:23/06/</w:t>
      </w:r>
      <w:r w:rsidR="00CC5B77" w:rsidRPr="00B51712">
        <w:rPr>
          <w:rFonts w:eastAsia="Calibri"/>
          <w:b/>
          <w:bCs/>
          <w:sz w:val="22"/>
          <w:szCs w:val="22"/>
          <w:lang w:eastAsia="en-US"/>
        </w:rPr>
        <w:t>2019)</w:t>
      </w:r>
      <w:r w:rsidRPr="00B51712">
        <w:rPr>
          <w:sz w:val="22"/>
          <w:szCs w:val="22"/>
        </w:rPr>
        <w:t xml:space="preserve"> Elektronik tebligat adresi</w:t>
      </w:r>
      <w:r w:rsidRPr="00B51712">
        <w:rPr>
          <w:sz w:val="22"/>
          <w:szCs w:val="22"/>
          <w:vertAlign w:val="superscript"/>
        </w:rPr>
        <w:t>6.1</w:t>
      </w:r>
    </w:p>
    <w:p w14:paraId="666D26A2" w14:textId="77777777" w:rsidR="007951EB" w:rsidRPr="00D15602" w:rsidRDefault="007951EB" w:rsidP="00A37ED8">
      <w:pPr>
        <w:pStyle w:val="Balk9"/>
        <w:spacing w:after="120"/>
        <w:rPr>
          <w:sz w:val="22"/>
          <w:szCs w:val="22"/>
        </w:rPr>
      </w:pPr>
      <w:r w:rsidRPr="00D15602">
        <w:rPr>
          <w:sz w:val="22"/>
          <w:szCs w:val="22"/>
        </w:rPr>
        <w:t>Madde</w:t>
      </w:r>
      <w:r w:rsidR="003009E8" w:rsidRPr="00D15602">
        <w:rPr>
          <w:sz w:val="22"/>
          <w:szCs w:val="22"/>
        </w:rPr>
        <w:t> </w:t>
      </w:r>
      <w:r w:rsidRPr="00D15602">
        <w:rPr>
          <w:sz w:val="22"/>
          <w:szCs w:val="22"/>
        </w:rPr>
        <w:t>3-</w:t>
      </w:r>
      <w:r w:rsidR="003009E8" w:rsidRPr="00D15602">
        <w:rPr>
          <w:sz w:val="22"/>
          <w:szCs w:val="22"/>
        </w:rPr>
        <w:t> </w:t>
      </w:r>
      <w:r w:rsidRPr="00D15602">
        <w:rPr>
          <w:sz w:val="22"/>
          <w:szCs w:val="22"/>
        </w:rPr>
        <w:t xml:space="preserve">Sözleşmenin ve </w:t>
      </w:r>
      <w:r w:rsidR="00F21C3B" w:rsidRPr="00D15602">
        <w:rPr>
          <w:sz w:val="22"/>
          <w:szCs w:val="22"/>
        </w:rPr>
        <w:t xml:space="preserve">yazışmaların dili </w:t>
      </w:r>
    </w:p>
    <w:p w14:paraId="046FF5AA" w14:textId="77777777" w:rsidR="007951EB" w:rsidRPr="00D15602" w:rsidRDefault="00F10F17" w:rsidP="00A37ED8">
      <w:pPr>
        <w:spacing w:after="120"/>
        <w:rPr>
          <w:sz w:val="22"/>
          <w:szCs w:val="22"/>
        </w:rPr>
      </w:pPr>
      <w:r w:rsidRPr="00D15602">
        <w:rPr>
          <w:b/>
          <w:sz w:val="22"/>
          <w:szCs w:val="22"/>
        </w:rPr>
        <w:t>3.1.</w:t>
      </w:r>
      <w:r w:rsidR="003009E8" w:rsidRPr="00D15602">
        <w:rPr>
          <w:b/>
          <w:sz w:val="22"/>
          <w:szCs w:val="22"/>
        </w:rPr>
        <w:t> </w:t>
      </w:r>
      <w:r w:rsidR="007951EB" w:rsidRPr="00D15602">
        <w:rPr>
          <w:sz w:val="22"/>
          <w:szCs w:val="22"/>
        </w:rPr>
        <w:t xml:space="preserve">Sözleşme ve ekleri ile yazışmaların dili </w:t>
      </w:r>
      <w:r w:rsidR="003C06BF" w:rsidRPr="00D15602">
        <w:rPr>
          <w:sz w:val="22"/>
          <w:szCs w:val="22"/>
        </w:rPr>
        <w:t>Türkçedir</w:t>
      </w:r>
      <w:r w:rsidR="007951EB" w:rsidRPr="00D15602">
        <w:rPr>
          <w:sz w:val="22"/>
          <w:szCs w:val="22"/>
        </w:rPr>
        <w:t>.</w:t>
      </w:r>
      <w:r w:rsidR="007951EB" w:rsidRPr="00D15602">
        <w:rPr>
          <w:rStyle w:val="DipnotBavurusu"/>
          <w:sz w:val="22"/>
          <w:szCs w:val="22"/>
        </w:rPr>
        <w:footnoteReference w:id="7"/>
      </w:r>
    </w:p>
    <w:p w14:paraId="563021F2" w14:textId="77777777" w:rsidR="007951EB" w:rsidRPr="00D15602" w:rsidRDefault="007951EB" w:rsidP="00A37ED8">
      <w:pPr>
        <w:spacing w:after="120"/>
        <w:jc w:val="both"/>
        <w:rPr>
          <w:b/>
          <w:sz w:val="22"/>
          <w:szCs w:val="22"/>
        </w:rPr>
      </w:pPr>
      <w:r w:rsidRPr="00D15602">
        <w:rPr>
          <w:b/>
          <w:sz w:val="22"/>
          <w:szCs w:val="22"/>
        </w:rPr>
        <w:t>Madde</w:t>
      </w:r>
      <w:r w:rsidR="003009E8" w:rsidRPr="00D15602">
        <w:rPr>
          <w:b/>
          <w:sz w:val="22"/>
          <w:szCs w:val="22"/>
        </w:rPr>
        <w:t> </w:t>
      </w:r>
      <w:r w:rsidRPr="00D15602">
        <w:rPr>
          <w:b/>
          <w:sz w:val="22"/>
          <w:szCs w:val="22"/>
        </w:rPr>
        <w:t>4-</w:t>
      </w:r>
      <w:r w:rsidR="003009E8" w:rsidRPr="00D15602">
        <w:rPr>
          <w:b/>
          <w:sz w:val="22"/>
          <w:szCs w:val="22"/>
        </w:rPr>
        <w:t> </w:t>
      </w:r>
      <w:r w:rsidRPr="00D15602">
        <w:rPr>
          <w:b/>
          <w:sz w:val="22"/>
          <w:szCs w:val="22"/>
        </w:rPr>
        <w:t>Bildirimler</w:t>
      </w:r>
    </w:p>
    <w:p w14:paraId="0F931AAE" w14:textId="77777777" w:rsidR="007951EB" w:rsidRPr="00D15602" w:rsidRDefault="007951EB" w:rsidP="005B57B3">
      <w:pPr>
        <w:tabs>
          <w:tab w:val="left" w:pos="284"/>
          <w:tab w:val="left" w:pos="567"/>
          <w:tab w:val="left" w:leader="dot" w:pos="8789"/>
        </w:tabs>
        <w:spacing w:after="120"/>
        <w:jc w:val="both"/>
        <w:rPr>
          <w:sz w:val="22"/>
          <w:szCs w:val="22"/>
        </w:rPr>
      </w:pPr>
      <w:r w:rsidRPr="00D15602">
        <w:rPr>
          <w:b/>
          <w:sz w:val="22"/>
          <w:szCs w:val="22"/>
        </w:rPr>
        <w:t xml:space="preserve">4.1. </w:t>
      </w:r>
      <w:r w:rsidR="005B57B3" w:rsidRPr="00D15602">
        <w:rPr>
          <w:sz w:val="22"/>
          <w:szCs w:val="22"/>
        </w:rPr>
        <w:t xml:space="preserve">Her iki taraf, 2.1. ve 2.2. maddelerinde belirtilen adreslerini tebligat adresi olarak kabul etmişlerdir. Adres değişiklikleri usulüne uygun şekilde karşı tarafa tebliğ edilmedikçe, en son bildirilen adrese yapılacak tebliğ, ilgili tarafa yapılmış sayılır. </w:t>
      </w:r>
    </w:p>
    <w:p w14:paraId="19734FEB" w14:textId="77777777" w:rsidR="007951EB" w:rsidRPr="00D15602" w:rsidRDefault="007951EB" w:rsidP="00A37ED8">
      <w:pPr>
        <w:spacing w:after="120"/>
        <w:jc w:val="both"/>
        <w:rPr>
          <w:b/>
          <w:sz w:val="22"/>
          <w:szCs w:val="22"/>
        </w:rPr>
      </w:pPr>
      <w:r w:rsidRPr="00D15602">
        <w:rPr>
          <w:b/>
          <w:bCs/>
          <w:sz w:val="22"/>
          <w:szCs w:val="22"/>
        </w:rPr>
        <w:t xml:space="preserve">4.2. </w:t>
      </w:r>
      <w:r w:rsidR="005B57B3" w:rsidRPr="00D15602">
        <w:rPr>
          <w:sz w:val="22"/>
          <w:szCs w:val="22"/>
        </w:rPr>
        <w:t>Taraflar, yazılı tebligatı daha sonra süresi içinde yapmak kaydıyla, kurye, faks veya elektronik posta gibi diğer yollarla da bildirim yapabilirler.</w:t>
      </w:r>
    </w:p>
    <w:p w14:paraId="77CDA184" w14:textId="77777777" w:rsidR="007951EB" w:rsidRPr="00D15602" w:rsidRDefault="007951EB" w:rsidP="00A37ED8">
      <w:pPr>
        <w:spacing w:after="120"/>
        <w:jc w:val="both"/>
        <w:rPr>
          <w:b/>
          <w:sz w:val="22"/>
          <w:szCs w:val="22"/>
        </w:rPr>
      </w:pPr>
      <w:r w:rsidRPr="00D15602">
        <w:rPr>
          <w:b/>
          <w:sz w:val="22"/>
          <w:szCs w:val="22"/>
        </w:rPr>
        <w:t>Madde 5- Tanımlar</w:t>
      </w:r>
    </w:p>
    <w:p w14:paraId="26BA392B" w14:textId="77777777" w:rsidR="007951EB" w:rsidRPr="00D15602" w:rsidRDefault="006D571E" w:rsidP="00A37ED8">
      <w:pPr>
        <w:spacing w:after="120"/>
        <w:jc w:val="both"/>
        <w:rPr>
          <w:sz w:val="22"/>
          <w:szCs w:val="22"/>
        </w:rPr>
      </w:pPr>
      <w:r w:rsidRPr="00D15602">
        <w:rPr>
          <w:b/>
          <w:sz w:val="22"/>
          <w:szCs w:val="22"/>
        </w:rPr>
        <w:t>5.1.</w:t>
      </w:r>
      <w:r w:rsidR="007951EB" w:rsidRPr="00D15602">
        <w:rPr>
          <w:sz w:val="22"/>
          <w:szCs w:val="22"/>
        </w:rPr>
        <w:t>Bu Sözleşmenin uygulanmasında, 4734 sayılı Kamu İhale Kanunu ve 4735 sayılı Kamu İhale Sözleşmeleri Kanununda yer alan tanımlara ek olarak;</w:t>
      </w:r>
    </w:p>
    <w:p w14:paraId="512FF5F8" w14:textId="77777777" w:rsidR="007951EB" w:rsidRPr="00D15602" w:rsidRDefault="007951EB" w:rsidP="00A37ED8">
      <w:pPr>
        <w:spacing w:after="120"/>
        <w:ind w:firstLine="708"/>
        <w:jc w:val="both"/>
        <w:rPr>
          <w:sz w:val="22"/>
          <w:szCs w:val="22"/>
        </w:rPr>
      </w:pPr>
      <w:r w:rsidRPr="00D15602">
        <w:rPr>
          <w:sz w:val="22"/>
          <w:szCs w:val="22"/>
        </w:rPr>
        <w:t>İş: Danışmana ihale edilen ve artışlar dahil Sözleşme kapsamında gerçekleştirilmek üzere taahhütte bulunulan Danışmanlık hizmetlerini,</w:t>
      </w:r>
    </w:p>
    <w:p w14:paraId="37FC12A5" w14:textId="77777777" w:rsidR="007951EB" w:rsidRPr="00D15602" w:rsidRDefault="007951EB" w:rsidP="00A37ED8">
      <w:pPr>
        <w:spacing w:after="120"/>
        <w:jc w:val="both"/>
        <w:rPr>
          <w:sz w:val="22"/>
          <w:szCs w:val="22"/>
        </w:rPr>
      </w:pPr>
      <w:r w:rsidRPr="00D15602">
        <w:rPr>
          <w:sz w:val="22"/>
          <w:szCs w:val="22"/>
        </w:rPr>
        <w:tab/>
        <w:t>Danışman: Danışmanlık hizmeti ver</w:t>
      </w:r>
      <w:r w:rsidR="000D0EAF" w:rsidRPr="00D15602">
        <w:rPr>
          <w:sz w:val="22"/>
          <w:szCs w:val="22"/>
        </w:rPr>
        <w:t xml:space="preserve">mek üzerine İdareyle sözleşme imzalayan </w:t>
      </w:r>
      <w:r w:rsidRPr="00D15602">
        <w:rPr>
          <w:sz w:val="22"/>
          <w:szCs w:val="22"/>
        </w:rPr>
        <w:t>hizmet sunucusunu,</w:t>
      </w:r>
    </w:p>
    <w:p w14:paraId="5C641ED4" w14:textId="77777777" w:rsidR="007951EB" w:rsidRPr="00D15602" w:rsidRDefault="007951EB" w:rsidP="00A37ED8">
      <w:pPr>
        <w:spacing w:after="120"/>
        <w:jc w:val="both"/>
        <w:rPr>
          <w:sz w:val="22"/>
          <w:szCs w:val="22"/>
        </w:rPr>
      </w:pPr>
      <w:r w:rsidRPr="00D15602">
        <w:rPr>
          <w:sz w:val="22"/>
          <w:szCs w:val="22"/>
        </w:rPr>
        <w:tab/>
        <w:t>Sözleşme Dokümanları: Sözleşme ile Sözleşmenin eki olan ihale dokümanlarını,</w:t>
      </w:r>
    </w:p>
    <w:p w14:paraId="07FF9185" w14:textId="77777777" w:rsidR="007951EB" w:rsidRPr="00D15602" w:rsidRDefault="007951EB" w:rsidP="00A37ED8">
      <w:pPr>
        <w:spacing w:after="120"/>
        <w:jc w:val="both"/>
        <w:rPr>
          <w:sz w:val="22"/>
          <w:szCs w:val="22"/>
        </w:rPr>
      </w:pPr>
      <w:r w:rsidRPr="00D15602">
        <w:rPr>
          <w:sz w:val="22"/>
          <w:szCs w:val="22"/>
        </w:rPr>
        <w:tab/>
        <w:t>İşyeri: İşin meydana getirildiği yerler ile iş süresince geçici veya sürekli olarak kullanılan diğer yerleri,</w:t>
      </w:r>
    </w:p>
    <w:p w14:paraId="727E615F" w14:textId="77777777" w:rsidR="007951EB" w:rsidRPr="00D15602" w:rsidRDefault="007951EB" w:rsidP="00A37ED8">
      <w:pPr>
        <w:spacing w:after="120"/>
        <w:jc w:val="both"/>
        <w:rPr>
          <w:sz w:val="22"/>
          <w:szCs w:val="22"/>
        </w:rPr>
      </w:pPr>
      <w:r w:rsidRPr="00D15602">
        <w:rPr>
          <w:sz w:val="22"/>
          <w:szCs w:val="22"/>
        </w:rPr>
        <w:tab/>
        <w:t>Kontrol Teşkilatı (Kontrollük): İdare tarafından, işlerin kontrol ve denetimi için İdare içinden görevlendirilmiş bir kişi yahut heyeti veya İdare dışında bu işleri yapmak üzere görevlendirilecek gerçek veya tüzel kişi/kişileri,</w:t>
      </w:r>
    </w:p>
    <w:p w14:paraId="756A7358" w14:textId="77777777" w:rsidR="007951EB" w:rsidRPr="00D15602" w:rsidRDefault="007951EB" w:rsidP="00A37ED8">
      <w:pPr>
        <w:spacing w:after="120"/>
        <w:jc w:val="both"/>
        <w:rPr>
          <w:sz w:val="22"/>
          <w:szCs w:val="22"/>
        </w:rPr>
      </w:pPr>
      <w:r w:rsidRPr="00D15602">
        <w:rPr>
          <w:sz w:val="22"/>
          <w:szCs w:val="22"/>
        </w:rPr>
        <w:tab/>
        <w:t>Danışmanın Ekipmanı: Danışmanlık Hizmetinin gerçekleştirilip tamamlanması ve kusurlarının giderilmesi için gerekli olan tüm araçlar ve mahiyeti ne olursa olsun tüm gereçleri,</w:t>
      </w:r>
    </w:p>
    <w:p w14:paraId="0FD7DE4C" w14:textId="77777777" w:rsidR="007951EB" w:rsidRPr="00D15602" w:rsidRDefault="007951EB" w:rsidP="00A37ED8">
      <w:pPr>
        <w:spacing w:after="120"/>
        <w:jc w:val="both"/>
        <w:rPr>
          <w:sz w:val="22"/>
          <w:szCs w:val="22"/>
        </w:rPr>
      </w:pPr>
      <w:r w:rsidRPr="00D15602">
        <w:rPr>
          <w:sz w:val="22"/>
          <w:szCs w:val="22"/>
        </w:rPr>
        <w:tab/>
        <w:t xml:space="preserve">Muayene ve Kabul İşlemleri: Sözleşmede belirtilen </w:t>
      </w:r>
      <w:r w:rsidR="00241CB6" w:rsidRPr="00D15602">
        <w:rPr>
          <w:sz w:val="22"/>
          <w:szCs w:val="22"/>
        </w:rPr>
        <w:t>d</w:t>
      </w:r>
      <w:r w:rsidRPr="00D15602">
        <w:rPr>
          <w:sz w:val="22"/>
          <w:szCs w:val="22"/>
        </w:rPr>
        <w:t xml:space="preserve">anışmanlık hizmetinin </w:t>
      </w:r>
      <w:r w:rsidR="00241CB6" w:rsidRPr="00D15602">
        <w:rPr>
          <w:sz w:val="22"/>
          <w:szCs w:val="22"/>
        </w:rPr>
        <w:t>yahut herhangi bir b</w:t>
      </w:r>
      <w:r w:rsidRPr="00D15602">
        <w:rPr>
          <w:sz w:val="22"/>
          <w:szCs w:val="22"/>
        </w:rPr>
        <w:t>ölümünün veya kısmının İdarece teslim alınmasının ardından tamamlanması gereken işlemleri,</w:t>
      </w:r>
    </w:p>
    <w:p w14:paraId="6777CFAA" w14:textId="77777777" w:rsidR="007951EB" w:rsidRPr="00D15602" w:rsidRDefault="007951EB" w:rsidP="00A37ED8">
      <w:pPr>
        <w:spacing w:after="120"/>
        <w:jc w:val="both"/>
        <w:rPr>
          <w:sz w:val="22"/>
          <w:szCs w:val="22"/>
        </w:rPr>
      </w:pPr>
      <w:r w:rsidRPr="00D15602">
        <w:rPr>
          <w:sz w:val="22"/>
          <w:szCs w:val="22"/>
        </w:rPr>
        <w:tab/>
        <w:t>Danışman Vekili: İdarenin kabulü üzerine Sözleşme konusu işle ilgili olarak Danışmanı temsil etmek üzere noterce düzenlenmiş bir vekaletname ile yetkilendirilmiş kişiyi,</w:t>
      </w:r>
    </w:p>
    <w:p w14:paraId="7A66A697" w14:textId="77777777" w:rsidR="007951EB" w:rsidRPr="00D15602" w:rsidRDefault="007951EB" w:rsidP="00A37ED8">
      <w:pPr>
        <w:spacing w:after="120"/>
        <w:jc w:val="both"/>
        <w:rPr>
          <w:sz w:val="22"/>
          <w:szCs w:val="22"/>
        </w:rPr>
      </w:pPr>
      <w:r w:rsidRPr="00D15602">
        <w:rPr>
          <w:sz w:val="22"/>
          <w:szCs w:val="22"/>
        </w:rPr>
        <w:tab/>
        <w:t>Üçüncü Kişi: İdare, Kontrol Teşkilatı ve Danışman dışındaki kişi veya kişileri,</w:t>
      </w:r>
    </w:p>
    <w:p w14:paraId="4F11D608" w14:textId="77777777" w:rsidR="007951EB" w:rsidRPr="00D15602" w:rsidRDefault="00E52CA4" w:rsidP="00A37ED8">
      <w:pPr>
        <w:spacing w:after="120"/>
        <w:jc w:val="both"/>
        <w:rPr>
          <w:sz w:val="22"/>
          <w:szCs w:val="22"/>
        </w:rPr>
      </w:pPr>
      <w:r w:rsidRPr="00D15602">
        <w:rPr>
          <w:sz w:val="22"/>
          <w:szCs w:val="22"/>
        </w:rPr>
        <w:tab/>
        <w:t>Gün: Takvim gününü,</w:t>
      </w:r>
    </w:p>
    <w:p w14:paraId="7A4CCF63" w14:textId="77777777" w:rsidR="007951EB" w:rsidRPr="00D15602" w:rsidRDefault="007951EB" w:rsidP="00A37ED8">
      <w:pPr>
        <w:spacing w:after="120"/>
        <w:jc w:val="both"/>
        <w:rPr>
          <w:sz w:val="22"/>
          <w:szCs w:val="22"/>
        </w:rPr>
      </w:pPr>
      <w:r w:rsidRPr="00D15602">
        <w:rPr>
          <w:sz w:val="22"/>
          <w:szCs w:val="22"/>
        </w:rPr>
        <w:tab/>
        <w:t xml:space="preserve">Uygulama Ayı: İdarece onaylanmış iş programına uygun olarak işlerin </w:t>
      </w:r>
      <w:proofErr w:type="spellStart"/>
      <w:r w:rsidRPr="00D15602">
        <w:rPr>
          <w:sz w:val="22"/>
          <w:szCs w:val="22"/>
        </w:rPr>
        <w:t>gerekleştirildiği</w:t>
      </w:r>
      <w:proofErr w:type="spellEnd"/>
      <w:r w:rsidRPr="00D15602">
        <w:rPr>
          <w:sz w:val="22"/>
          <w:szCs w:val="22"/>
        </w:rPr>
        <w:t xml:space="preserve"> ayı,</w:t>
      </w:r>
    </w:p>
    <w:p w14:paraId="6FBD0B0A" w14:textId="77777777" w:rsidR="007951EB" w:rsidRPr="00D15602" w:rsidRDefault="007951EB" w:rsidP="00A37ED8">
      <w:pPr>
        <w:spacing w:after="120"/>
        <w:ind w:firstLine="708"/>
        <w:jc w:val="both"/>
        <w:rPr>
          <w:sz w:val="22"/>
          <w:szCs w:val="22"/>
        </w:rPr>
      </w:pPr>
      <w:r w:rsidRPr="00D15602">
        <w:rPr>
          <w:sz w:val="22"/>
          <w:szCs w:val="22"/>
        </w:rPr>
        <w:t>Yıl: Takvim yılını,</w:t>
      </w:r>
    </w:p>
    <w:p w14:paraId="425D650F" w14:textId="77777777" w:rsidR="007951EB" w:rsidRPr="00D15602" w:rsidRDefault="007951EB" w:rsidP="00A37ED8">
      <w:pPr>
        <w:spacing w:after="120"/>
        <w:ind w:firstLine="708"/>
        <w:jc w:val="both"/>
        <w:rPr>
          <w:sz w:val="22"/>
          <w:szCs w:val="22"/>
        </w:rPr>
      </w:pPr>
      <w:r w:rsidRPr="00D15602">
        <w:rPr>
          <w:sz w:val="22"/>
          <w:szCs w:val="22"/>
        </w:rPr>
        <w:t>Alt yüklenici: İdarenin onayıyla Sözleşme konusu işin</w:t>
      </w:r>
      <w:r w:rsidR="00E52CA4" w:rsidRPr="00D15602">
        <w:rPr>
          <w:sz w:val="22"/>
          <w:szCs w:val="22"/>
        </w:rPr>
        <w:t xml:space="preserve"> nev’i itibarıyla</w:t>
      </w:r>
      <w:r w:rsidRPr="00D15602">
        <w:rPr>
          <w:sz w:val="22"/>
          <w:szCs w:val="22"/>
        </w:rPr>
        <w:t xml:space="preserve"> bir kısmını gerçekleştirmek üzere Danışman adına ve ona bağlı olarak çalışan gerçek veya tüzel kişiyi,</w:t>
      </w:r>
    </w:p>
    <w:p w14:paraId="13FAD5FB" w14:textId="77777777" w:rsidR="007951EB" w:rsidRPr="00D15602" w:rsidRDefault="007951EB" w:rsidP="00A37ED8">
      <w:pPr>
        <w:spacing w:after="120"/>
        <w:jc w:val="both"/>
        <w:rPr>
          <w:sz w:val="22"/>
          <w:szCs w:val="22"/>
        </w:rPr>
      </w:pPr>
      <w:r w:rsidRPr="00D15602">
        <w:rPr>
          <w:sz w:val="22"/>
          <w:szCs w:val="22"/>
        </w:rPr>
        <w:tab/>
        <w:t xml:space="preserve">Ortak:  Danışmanın ortak girişim olması halinde ortak girişimi </w:t>
      </w:r>
      <w:proofErr w:type="gramStart"/>
      <w:r w:rsidRPr="00D15602">
        <w:rPr>
          <w:sz w:val="22"/>
          <w:szCs w:val="22"/>
        </w:rPr>
        <w:t>oluşturanlardan  her</w:t>
      </w:r>
      <w:proofErr w:type="gramEnd"/>
      <w:r w:rsidRPr="00D15602">
        <w:rPr>
          <w:sz w:val="22"/>
          <w:szCs w:val="22"/>
        </w:rPr>
        <w:t xml:space="preserve"> birini,</w:t>
      </w:r>
    </w:p>
    <w:p w14:paraId="18EFB662" w14:textId="77777777" w:rsidR="007951EB" w:rsidRPr="00D15602" w:rsidRDefault="007951EB" w:rsidP="00A37ED8">
      <w:pPr>
        <w:spacing w:after="120"/>
        <w:jc w:val="both"/>
        <w:rPr>
          <w:sz w:val="22"/>
          <w:szCs w:val="22"/>
        </w:rPr>
      </w:pPr>
      <w:r w:rsidRPr="00D15602">
        <w:rPr>
          <w:sz w:val="22"/>
          <w:szCs w:val="22"/>
        </w:rPr>
        <w:tab/>
        <w:t>Taraf: Duruma göre İdare veya Danışmanı, taraflar ise her ikisini</w:t>
      </w:r>
      <w:r w:rsidR="001F4C98" w:rsidRPr="00D15602">
        <w:rPr>
          <w:sz w:val="22"/>
          <w:szCs w:val="22"/>
        </w:rPr>
        <w:t>,</w:t>
      </w:r>
    </w:p>
    <w:p w14:paraId="3F3489EB" w14:textId="77777777" w:rsidR="007951EB" w:rsidRPr="00D15602" w:rsidRDefault="007951EB" w:rsidP="00A37ED8">
      <w:pPr>
        <w:spacing w:after="120"/>
        <w:jc w:val="both"/>
        <w:rPr>
          <w:sz w:val="22"/>
          <w:szCs w:val="22"/>
        </w:rPr>
      </w:pPr>
      <w:r w:rsidRPr="00D15602">
        <w:rPr>
          <w:sz w:val="22"/>
          <w:szCs w:val="22"/>
        </w:rPr>
        <w:lastRenderedPageBreak/>
        <w:tab/>
        <w:t xml:space="preserve">Personel: Danışman ya da alt yüklenici tarafından, ücretli eleman olarak çalıştırılan ve </w:t>
      </w:r>
      <w:r w:rsidR="004A30C6" w:rsidRPr="00D15602">
        <w:rPr>
          <w:sz w:val="22"/>
          <w:szCs w:val="22"/>
        </w:rPr>
        <w:t>d</w:t>
      </w:r>
      <w:r w:rsidRPr="00D15602">
        <w:rPr>
          <w:sz w:val="22"/>
          <w:szCs w:val="22"/>
        </w:rPr>
        <w:t xml:space="preserve">anışmanlık </w:t>
      </w:r>
      <w:r w:rsidR="004A30C6" w:rsidRPr="00D15602">
        <w:rPr>
          <w:sz w:val="22"/>
          <w:szCs w:val="22"/>
        </w:rPr>
        <w:t>h</w:t>
      </w:r>
      <w:r w:rsidRPr="00D15602">
        <w:rPr>
          <w:sz w:val="22"/>
          <w:szCs w:val="22"/>
        </w:rPr>
        <w:t xml:space="preserve">izmetlerinin ya da bu </w:t>
      </w:r>
      <w:r w:rsidR="004A30C6" w:rsidRPr="00D15602">
        <w:rPr>
          <w:sz w:val="22"/>
          <w:szCs w:val="22"/>
        </w:rPr>
        <w:t>h</w:t>
      </w:r>
      <w:r w:rsidRPr="00D15602">
        <w:rPr>
          <w:sz w:val="22"/>
          <w:szCs w:val="22"/>
        </w:rPr>
        <w:t>izmetlerin bir bölümünün ifası ile görevlendirilen kişileri</w:t>
      </w:r>
      <w:r w:rsidR="001F4C98" w:rsidRPr="00D15602">
        <w:rPr>
          <w:sz w:val="22"/>
          <w:szCs w:val="22"/>
        </w:rPr>
        <w:t>,</w:t>
      </w:r>
    </w:p>
    <w:p w14:paraId="5D9BDEAD" w14:textId="77777777" w:rsidR="007951EB" w:rsidRPr="00D15602" w:rsidRDefault="007951EB" w:rsidP="00A37ED8">
      <w:pPr>
        <w:spacing w:after="120"/>
        <w:jc w:val="both"/>
        <w:rPr>
          <w:sz w:val="22"/>
          <w:szCs w:val="22"/>
        </w:rPr>
      </w:pPr>
      <w:r w:rsidRPr="00D15602">
        <w:rPr>
          <w:sz w:val="22"/>
          <w:szCs w:val="22"/>
        </w:rPr>
        <w:tab/>
        <w:t xml:space="preserve">Yabancı Personel: Türk </w:t>
      </w:r>
      <w:r w:rsidR="00E15B15" w:rsidRPr="00D15602">
        <w:rPr>
          <w:sz w:val="22"/>
          <w:szCs w:val="22"/>
        </w:rPr>
        <w:t>vatandaşı</w:t>
      </w:r>
      <w:r w:rsidRPr="00D15602">
        <w:rPr>
          <w:sz w:val="22"/>
          <w:szCs w:val="22"/>
        </w:rPr>
        <w:t xml:space="preserve"> olmayan personeli</w:t>
      </w:r>
      <w:r w:rsidR="001F4C98" w:rsidRPr="00D15602">
        <w:rPr>
          <w:sz w:val="22"/>
          <w:szCs w:val="22"/>
        </w:rPr>
        <w:t>,</w:t>
      </w:r>
    </w:p>
    <w:p w14:paraId="3FBA78AD" w14:textId="77777777" w:rsidR="007951EB" w:rsidRPr="00D15602" w:rsidRDefault="007951EB" w:rsidP="00A37ED8">
      <w:pPr>
        <w:spacing w:after="120"/>
        <w:jc w:val="both"/>
        <w:rPr>
          <w:sz w:val="22"/>
          <w:szCs w:val="22"/>
        </w:rPr>
      </w:pPr>
      <w:r w:rsidRPr="00D15602">
        <w:rPr>
          <w:sz w:val="22"/>
          <w:szCs w:val="22"/>
        </w:rPr>
        <w:tab/>
        <w:t>Teknik Personel: Danışmanın hizmetin gerçekleştirilmesi için çalıştıracağı, teknik teklifte adı, unvanı, iş tanımı, niteliği belirtilen teknik personeli</w:t>
      </w:r>
      <w:r w:rsidR="001F4C98" w:rsidRPr="00D15602">
        <w:rPr>
          <w:sz w:val="22"/>
          <w:szCs w:val="22"/>
        </w:rPr>
        <w:t>,</w:t>
      </w:r>
    </w:p>
    <w:p w14:paraId="6FB458EA" w14:textId="77777777" w:rsidR="007951EB" w:rsidRPr="00D15602" w:rsidRDefault="007951EB" w:rsidP="00A37ED8">
      <w:pPr>
        <w:spacing w:after="120"/>
        <w:jc w:val="both"/>
        <w:rPr>
          <w:sz w:val="22"/>
          <w:szCs w:val="22"/>
        </w:rPr>
      </w:pPr>
      <w:r w:rsidRPr="00D15602">
        <w:rPr>
          <w:sz w:val="22"/>
          <w:szCs w:val="22"/>
        </w:rPr>
        <w:tab/>
        <w:t xml:space="preserve">Teknik Doküman: Sözleşme uyarınca İdare tarafından </w:t>
      </w:r>
      <w:r w:rsidR="001F4C98" w:rsidRPr="00D15602">
        <w:rPr>
          <w:sz w:val="22"/>
          <w:szCs w:val="22"/>
        </w:rPr>
        <w:t>d</w:t>
      </w:r>
      <w:r w:rsidRPr="00D15602">
        <w:rPr>
          <w:sz w:val="22"/>
          <w:szCs w:val="22"/>
        </w:rPr>
        <w:t xml:space="preserve">anışmana verilen bütün proje, hesaplamalar ve benzeri teknik bilgi ve belgeler ile </w:t>
      </w:r>
      <w:r w:rsidR="001F4C98" w:rsidRPr="00D15602">
        <w:rPr>
          <w:sz w:val="22"/>
          <w:szCs w:val="22"/>
        </w:rPr>
        <w:t>d</w:t>
      </w:r>
      <w:r w:rsidRPr="00D15602">
        <w:rPr>
          <w:sz w:val="22"/>
          <w:szCs w:val="22"/>
        </w:rPr>
        <w:t>anışman tarafından sunulan ve İdare tarafından onaylanan proje ve benzeri teknik bilgi ve belgeleri,</w:t>
      </w:r>
    </w:p>
    <w:p w14:paraId="74C40191" w14:textId="77777777" w:rsidR="007951EB" w:rsidRPr="00D15602" w:rsidRDefault="007951EB" w:rsidP="00A37ED8">
      <w:pPr>
        <w:spacing w:after="120"/>
        <w:jc w:val="both"/>
        <w:rPr>
          <w:sz w:val="22"/>
          <w:szCs w:val="22"/>
        </w:rPr>
      </w:pPr>
      <w:r w:rsidRPr="00D15602">
        <w:rPr>
          <w:sz w:val="22"/>
          <w:szCs w:val="22"/>
        </w:rPr>
        <w:tab/>
        <w:t xml:space="preserve">İş Bedeli: Sözleşmede belirtilen işlerle, öngörülmeyen durumlar nedeniyle 4735 sayılı Kanunun 24 üncü maddesine göre yapılan ilave işlerin sözleşme hükümlerine göre tamamlanıp, varsa kusur ve eksiklerinin giderilmesi için ödemeye esas para birimi üzerinden sözleşmede belirtilen ve </w:t>
      </w:r>
      <w:r w:rsidR="001F4C98" w:rsidRPr="00D15602">
        <w:rPr>
          <w:sz w:val="22"/>
          <w:szCs w:val="22"/>
        </w:rPr>
        <w:t>danışmana</w:t>
      </w:r>
      <w:r w:rsidRPr="00D15602">
        <w:rPr>
          <w:sz w:val="22"/>
          <w:szCs w:val="22"/>
        </w:rPr>
        <w:t xml:space="preserve"> ödenecek olan bedeli,</w:t>
      </w:r>
    </w:p>
    <w:p w14:paraId="1E7CFB8F" w14:textId="77777777" w:rsidR="007951EB" w:rsidRPr="00D15602" w:rsidRDefault="007951EB" w:rsidP="00A37ED8">
      <w:pPr>
        <w:spacing w:after="120"/>
        <w:ind w:firstLine="708"/>
        <w:jc w:val="both"/>
        <w:rPr>
          <w:sz w:val="22"/>
          <w:szCs w:val="22"/>
        </w:rPr>
      </w:pPr>
      <w:r w:rsidRPr="00D15602">
        <w:rPr>
          <w:sz w:val="22"/>
          <w:szCs w:val="22"/>
        </w:rPr>
        <w:t>İşe Başlama Tarihi: Danışmanın İdareden işe başlama talimatını aldığı; işyeri teslimi gereken işlerde ise, işyerinin Danışmana teslim edildiği tarihi,</w:t>
      </w:r>
    </w:p>
    <w:p w14:paraId="3BCB555F" w14:textId="77777777" w:rsidR="007951EB" w:rsidRPr="00D15602" w:rsidRDefault="007951EB" w:rsidP="00A37ED8">
      <w:pPr>
        <w:spacing w:after="120"/>
        <w:jc w:val="both"/>
        <w:rPr>
          <w:sz w:val="22"/>
          <w:szCs w:val="22"/>
        </w:rPr>
      </w:pPr>
      <w:r w:rsidRPr="00D15602">
        <w:rPr>
          <w:sz w:val="22"/>
          <w:szCs w:val="22"/>
        </w:rPr>
        <w:tab/>
        <w:t xml:space="preserve">Tamamlanma Süresi: İşe başlama tarihinden itibaren hesaplanacak olan ve Sözleşmede belirtilen </w:t>
      </w:r>
      <w:r w:rsidR="001F4C98" w:rsidRPr="00D15602">
        <w:rPr>
          <w:sz w:val="22"/>
          <w:szCs w:val="22"/>
        </w:rPr>
        <w:t>i</w:t>
      </w:r>
      <w:r w:rsidRPr="00D15602">
        <w:rPr>
          <w:sz w:val="22"/>
          <w:szCs w:val="22"/>
        </w:rPr>
        <w:t>şlerin veya herhangi bir ölümünün bitirilmesi için varsa İdarece uzatılan süre de dahil olmak üzere belirlenmiş olan zaman aralığını,</w:t>
      </w:r>
    </w:p>
    <w:p w14:paraId="0296EEBD" w14:textId="77777777" w:rsidR="007951EB" w:rsidRPr="00D15602" w:rsidRDefault="007951EB" w:rsidP="00A37ED8">
      <w:pPr>
        <w:spacing w:after="120"/>
        <w:jc w:val="both"/>
        <w:rPr>
          <w:sz w:val="22"/>
          <w:szCs w:val="22"/>
        </w:rPr>
      </w:pPr>
      <w:r w:rsidRPr="00D15602">
        <w:rPr>
          <w:sz w:val="22"/>
          <w:szCs w:val="22"/>
        </w:rPr>
        <w:tab/>
        <w:t>Kabul Belgesi: İşlerin tamamlanıp Kabul Heyetinin incelemesi sonucu verilen belgeyi,</w:t>
      </w:r>
    </w:p>
    <w:p w14:paraId="7351783D" w14:textId="77777777" w:rsidR="007951EB" w:rsidRPr="00D15602" w:rsidRDefault="007951EB" w:rsidP="00A37ED8">
      <w:pPr>
        <w:spacing w:after="120"/>
        <w:jc w:val="both"/>
        <w:rPr>
          <w:sz w:val="22"/>
          <w:szCs w:val="22"/>
        </w:rPr>
      </w:pPr>
      <w:r w:rsidRPr="00D15602">
        <w:rPr>
          <w:sz w:val="22"/>
          <w:szCs w:val="22"/>
        </w:rPr>
        <w:tab/>
        <w:t>Bölüm: Sözleşmede açıkça bölüm veya kısım olarak belirtilmiş iş kısımlarını,</w:t>
      </w:r>
    </w:p>
    <w:p w14:paraId="177EA31E" w14:textId="77777777" w:rsidR="007951EB" w:rsidRPr="00D15602" w:rsidRDefault="007951EB" w:rsidP="00A37ED8">
      <w:pPr>
        <w:spacing w:after="120"/>
        <w:jc w:val="both"/>
        <w:rPr>
          <w:sz w:val="22"/>
          <w:szCs w:val="22"/>
        </w:rPr>
      </w:pPr>
      <w:r w:rsidRPr="00D15602">
        <w:rPr>
          <w:sz w:val="22"/>
          <w:szCs w:val="22"/>
        </w:rPr>
        <w:tab/>
      </w:r>
      <w:r w:rsidR="00E11CC4" w:rsidRPr="00D15602">
        <w:rPr>
          <w:b/>
          <w:sz w:val="22"/>
          <w:szCs w:val="22"/>
        </w:rPr>
        <w:t>(Mülga:16/07/2011-27996 R.G./24md.)</w:t>
      </w:r>
    </w:p>
    <w:p w14:paraId="7044701D" w14:textId="77777777" w:rsidR="007951EB" w:rsidRPr="00D15602" w:rsidRDefault="007951EB" w:rsidP="00A37ED8">
      <w:pPr>
        <w:spacing w:after="120"/>
        <w:jc w:val="both"/>
        <w:rPr>
          <w:sz w:val="22"/>
          <w:szCs w:val="22"/>
        </w:rPr>
      </w:pPr>
      <w:r w:rsidRPr="00D15602">
        <w:rPr>
          <w:sz w:val="22"/>
          <w:szCs w:val="22"/>
        </w:rPr>
        <w:tab/>
        <w:t>Kurum: Kamu İhale Kurumunu,</w:t>
      </w:r>
    </w:p>
    <w:p w14:paraId="0C8E0DE9" w14:textId="77777777" w:rsidR="006D571E" w:rsidRPr="00D15602" w:rsidRDefault="007951EB" w:rsidP="00A37ED8">
      <w:pPr>
        <w:spacing w:after="120"/>
        <w:jc w:val="both"/>
        <w:rPr>
          <w:sz w:val="22"/>
          <w:szCs w:val="22"/>
        </w:rPr>
      </w:pPr>
      <w:r w:rsidRPr="00D15602">
        <w:rPr>
          <w:sz w:val="22"/>
          <w:szCs w:val="22"/>
        </w:rPr>
        <w:tab/>
        <w:t>Kurul: Kamu İhale Kurulunu,</w:t>
      </w:r>
    </w:p>
    <w:p w14:paraId="40B86369" w14:textId="77777777" w:rsidR="007951EB" w:rsidRPr="00D15602" w:rsidRDefault="00F10F17" w:rsidP="00A37ED8">
      <w:pPr>
        <w:spacing w:after="120"/>
        <w:jc w:val="both"/>
        <w:rPr>
          <w:sz w:val="22"/>
          <w:szCs w:val="22"/>
        </w:rPr>
      </w:pPr>
      <w:r w:rsidRPr="00D15602">
        <w:rPr>
          <w:b/>
          <w:sz w:val="22"/>
          <w:szCs w:val="22"/>
        </w:rPr>
        <w:t>5.1.1</w:t>
      </w:r>
      <w:r w:rsidRPr="00D15602">
        <w:rPr>
          <w:sz w:val="22"/>
          <w:szCs w:val="22"/>
        </w:rPr>
        <w:t xml:space="preserve">. </w:t>
      </w:r>
      <w:r w:rsidR="007951EB" w:rsidRPr="00D15602">
        <w:rPr>
          <w:sz w:val="22"/>
          <w:szCs w:val="22"/>
        </w:rPr>
        <w:t>.......................</w:t>
      </w:r>
      <w:r w:rsidR="007951EB" w:rsidRPr="00D15602">
        <w:rPr>
          <w:rStyle w:val="DipnotBavurusu"/>
          <w:sz w:val="22"/>
          <w:szCs w:val="22"/>
        </w:rPr>
        <w:footnoteReference w:id="8"/>
      </w:r>
    </w:p>
    <w:p w14:paraId="7CCA7CB9" w14:textId="77777777" w:rsidR="007951EB" w:rsidRPr="00D15602" w:rsidRDefault="007951EB" w:rsidP="00A37ED8">
      <w:pPr>
        <w:spacing w:after="120"/>
        <w:jc w:val="both"/>
        <w:rPr>
          <w:sz w:val="22"/>
          <w:szCs w:val="22"/>
        </w:rPr>
      </w:pPr>
      <w:proofErr w:type="gramStart"/>
      <w:r w:rsidRPr="00D15602">
        <w:rPr>
          <w:sz w:val="22"/>
          <w:szCs w:val="22"/>
        </w:rPr>
        <w:t>ifade</w:t>
      </w:r>
      <w:proofErr w:type="gramEnd"/>
      <w:r w:rsidRPr="00D15602">
        <w:rPr>
          <w:sz w:val="22"/>
          <w:szCs w:val="22"/>
        </w:rPr>
        <w:t xml:space="preserve"> eder.</w:t>
      </w:r>
    </w:p>
    <w:p w14:paraId="7F1FAD47" w14:textId="77777777" w:rsidR="007951EB" w:rsidRPr="00D15602" w:rsidRDefault="00D64487" w:rsidP="00A37ED8">
      <w:pPr>
        <w:spacing w:after="120"/>
        <w:jc w:val="both"/>
        <w:rPr>
          <w:sz w:val="22"/>
          <w:szCs w:val="22"/>
        </w:rPr>
      </w:pPr>
      <w:r w:rsidRPr="00D15602">
        <w:rPr>
          <w:b/>
          <w:sz w:val="22"/>
          <w:szCs w:val="22"/>
        </w:rPr>
        <w:t>5.2.</w:t>
      </w:r>
      <w:r w:rsidR="007951EB" w:rsidRPr="00D15602">
        <w:rPr>
          <w:sz w:val="22"/>
          <w:szCs w:val="22"/>
        </w:rPr>
        <w:t xml:space="preserve">İşbu maddede tanımlanan terimlerin kapsam ve içeriğinin, 4734 sayılı Kamu İhale Kanununda veya ona dayanılarak çıkarılan düzenlemelerde kullanılan terimlerin kapsam veya içeriğine aykırı </w:t>
      </w:r>
      <w:r w:rsidR="006D571E" w:rsidRPr="00D15602">
        <w:rPr>
          <w:sz w:val="22"/>
          <w:szCs w:val="22"/>
        </w:rPr>
        <w:t xml:space="preserve">olduğu hallerde; ilgili terim, </w:t>
      </w:r>
      <w:r w:rsidR="007951EB" w:rsidRPr="00D15602">
        <w:rPr>
          <w:sz w:val="22"/>
          <w:szCs w:val="22"/>
        </w:rPr>
        <w:t>4734 sayılı Kamu İhale Kanununda veya ona dayanılarak çıkarılan düzenlemelerde kullanılan terimlerin kapsam ve içeriğiyle uygulanır.</w:t>
      </w:r>
    </w:p>
    <w:p w14:paraId="7D478888" w14:textId="77777777" w:rsidR="007951EB" w:rsidRPr="00D15602" w:rsidRDefault="007951EB" w:rsidP="00A37ED8">
      <w:pPr>
        <w:spacing w:after="120"/>
        <w:jc w:val="both"/>
        <w:rPr>
          <w:b/>
          <w:sz w:val="22"/>
          <w:szCs w:val="22"/>
        </w:rPr>
      </w:pPr>
      <w:r w:rsidRPr="00D15602">
        <w:rPr>
          <w:b/>
          <w:sz w:val="22"/>
          <w:szCs w:val="22"/>
        </w:rPr>
        <w:t xml:space="preserve">Madde 6- İş </w:t>
      </w:r>
      <w:r w:rsidR="00F21C3B" w:rsidRPr="00D15602">
        <w:rPr>
          <w:b/>
          <w:sz w:val="22"/>
          <w:szCs w:val="22"/>
        </w:rPr>
        <w:t>tanımı</w:t>
      </w:r>
    </w:p>
    <w:p w14:paraId="3C4DC078" w14:textId="77777777" w:rsidR="007951EB" w:rsidRPr="00D15602" w:rsidRDefault="00D64487" w:rsidP="00A37ED8">
      <w:pPr>
        <w:spacing w:after="120"/>
        <w:jc w:val="both"/>
        <w:rPr>
          <w:b/>
          <w:sz w:val="22"/>
          <w:szCs w:val="22"/>
        </w:rPr>
      </w:pPr>
      <w:r w:rsidRPr="00D15602">
        <w:rPr>
          <w:b/>
          <w:sz w:val="22"/>
          <w:szCs w:val="22"/>
        </w:rPr>
        <w:t>6.1.</w:t>
      </w:r>
      <w:r w:rsidR="007951EB" w:rsidRPr="00D15602">
        <w:rPr>
          <w:sz w:val="22"/>
          <w:szCs w:val="22"/>
        </w:rPr>
        <w:t>Sözleşme konusu iş; ..................................................</w:t>
      </w:r>
      <w:r w:rsidR="00303B08" w:rsidRPr="00D15602">
        <w:rPr>
          <w:rStyle w:val="DipnotBavurusu"/>
          <w:sz w:val="22"/>
          <w:szCs w:val="22"/>
        </w:rPr>
        <w:footnoteReference w:id="9"/>
      </w:r>
      <w:r w:rsidR="007951EB" w:rsidRPr="00D15602">
        <w:rPr>
          <w:sz w:val="22"/>
          <w:szCs w:val="22"/>
        </w:rPr>
        <w:t>olup, İşin teknik özellikleri ve diğer ayrıntıları sözleşme ekinde yer alan ve ihale dokümanını oluşturan belgelerde düzenlenmiştir.</w:t>
      </w:r>
    </w:p>
    <w:p w14:paraId="0DDD8733" w14:textId="77777777" w:rsidR="007951EB" w:rsidRPr="00D15602" w:rsidRDefault="007951EB" w:rsidP="00A37ED8">
      <w:pPr>
        <w:spacing w:after="120"/>
        <w:jc w:val="both"/>
        <w:rPr>
          <w:b/>
          <w:sz w:val="22"/>
          <w:szCs w:val="22"/>
        </w:rPr>
      </w:pPr>
      <w:r w:rsidRPr="00D15602">
        <w:rPr>
          <w:b/>
          <w:sz w:val="22"/>
          <w:szCs w:val="22"/>
        </w:rPr>
        <w:t xml:space="preserve">Madde 7- Sözleşmenin </w:t>
      </w:r>
      <w:r w:rsidR="00F21C3B" w:rsidRPr="00D15602">
        <w:rPr>
          <w:b/>
          <w:sz w:val="22"/>
          <w:szCs w:val="22"/>
        </w:rPr>
        <w:t>türü ve bedeli</w:t>
      </w:r>
      <w:r w:rsidRPr="00D15602">
        <w:rPr>
          <w:b/>
          <w:sz w:val="22"/>
          <w:szCs w:val="22"/>
        </w:rPr>
        <w:t> </w:t>
      </w:r>
      <w:r w:rsidRPr="00D15602">
        <w:rPr>
          <w:rStyle w:val="DipnotBavurusu"/>
          <w:sz w:val="22"/>
          <w:szCs w:val="22"/>
        </w:rPr>
        <w:footnoteReference w:id="10"/>
      </w:r>
    </w:p>
    <w:p w14:paraId="06986D92" w14:textId="77777777" w:rsidR="007951EB" w:rsidRPr="00D15602" w:rsidRDefault="007951EB" w:rsidP="00A37ED8">
      <w:pPr>
        <w:spacing w:after="120"/>
        <w:ind w:firstLine="567"/>
        <w:jc w:val="both"/>
        <w:rPr>
          <w:sz w:val="22"/>
          <w:szCs w:val="22"/>
        </w:rPr>
      </w:pPr>
      <w:r w:rsidRPr="00D15602">
        <w:rPr>
          <w:sz w:val="22"/>
          <w:szCs w:val="22"/>
        </w:rPr>
        <w:lastRenderedPageBreak/>
        <w:t>.......................................................................................................</w:t>
      </w:r>
    </w:p>
    <w:p w14:paraId="20B03CCD" w14:textId="77777777" w:rsidR="007951EB" w:rsidRPr="00D15602" w:rsidRDefault="007951EB" w:rsidP="00A37ED8">
      <w:pPr>
        <w:spacing w:after="120"/>
        <w:jc w:val="both"/>
        <w:rPr>
          <w:b/>
          <w:sz w:val="22"/>
          <w:szCs w:val="22"/>
        </w:rPr>
      </w:pPr>
      <w:r w:rsidRPr="00D15602">
        <w:rPr>
          <w:b/>
          <w:sz w:val="22"/>
          <w:szCs w:val="22"/>
        </w:rPr>
        <w:t xml:space="preserve">Madde 8- Sözleşmenin </w:t>
      </w:r>
      <w:r w:rsidR="00F21C3B" w:rsidRPr="00D15602">
        <w:rPr>
          <w:b/>
          <w:sz w:val="22"/>
          <w:szCs w:val="22"/>
        </w:rPr>
        <w:t>ekleri</w:t>
      </w:r>
    </w:p>
    <w:p w14:paraId="2419583F" w14:textId="77777777" w:rsidR="007951EB" w:rsidRPr="00D15602" w:rsidRDefault="007951EB" w:rsidP="00A37ED8">
      <w:pPr>
        <w:spacing w:after="120"/>
        <w:jc w:val="both"/>
        <w:rPr>
          <w:b/>
          <w:sz w:val="22"/>
          <w:szCs w:val="22"/>
        </w:rPr>
      </w:pPr>
      <w:r w:rsidRPr="00D15602">
        <w:rPr>
          <w:b/>
          <w:sz w:val="22"/>
          <w:szCs w:val="22"/>
        </w:rPr>
        <w:t xml:space="preserve">8.1. </w:t>
      </w:r>
      <w:r w:rsidRPr="00D15602">
        <w:rPr>
          <w:sz w:val="22"/>
          <w:szCs w:val="22"/>
        </w:rPr>
        <w:t xml:space="preserve">İhale dokümanında yer alan bütün belgeler Sözleşmenin eki ve ayrılmaz parçası olup İdareyi ve Danışmanı bağlar. Ancak Sözleşme hükümleri ile ihale dokümanını oluşturan belgelerdeki hükümler arasında çelişki ya da farklılık olması halinde ihale dokümanında yer alan hükümler esas alınır. </w:t>
      </w:r>
    </w:p>
    <w:p w14:paraId="7B5B1F35" w14:textId="77777777" w:rsidR="007951EB" w:rsidRPr="00D15602" w:rsidRDefault="007951EB" w:rsidP="00A37ED8">
      <w:pPr>
        <w:spacing w:after="120"/>
        <w:jc w:val="both"/>
        <w:rPr>
          <w:sz w:val="22"/>
          <w:szCs w:val="22"/>
        </w:rPr>
      </w:pPr>
      <w:r w:rsidRPr="00D15602">
        <w:rPr>
          <w:b/>
          <w:bCs/>
          <w:sz w:val="22"/>
          <w:szCs w:val="22"/>
        </w:rPr>
        <w:t xml:space="preserve">8.2. </w:t>
      </w:r>
      <w:r w:rsidRPr="00D15602">
        <w:rPr>
          <w:sz w:val="22"/>
          <w:szCs w:val="22"/>
        </w:rPr>
        <w:t xml:space="preserve">İhale </w:t>
      </w:r>
      <w:proofErr w:type="spellStart"/>
      <w:r w:rsidRPr="00D15602">
        <w:rPr>
          <w:sz w:val="22"/>
          <w:szCs w:val="22"/>
        </w:rPr>
        <w:t>dokümanı</w:t>
      </w:r>
      <w:r w:rsidR="00454B17" w:rsidRPr="00D15602">
        <w:rPr>
          <w:sz w:val="22"/>
          <w:szCs w:val="22"/>
        </w:rPr>
        <w:t>nıoluşturan</w:t>
      </w:r>
      <w:proofErr w:type="spellEnd"/>
      <w:r w:rsidRPr="00D15602">
        <w:rPr>
          <w:sz w:val="22"/>
          <w:szCs w:val="22"/>
        </w:rPr>
        <w:t xml:space="preserve"> belgeler</w:t>
      </w:r>
      <w:r w:rsidR="00454B17" w:rsidRPr="00D15602">
        <w:rPr>
          <w:sz w:val="22"/>
          <w:szCs w:val="22"/>
        </w:rPr>
        <w:t xml:space="preserve"> arasındaki</w:t>
      </w:r>
      <w:r w:rsidRPr="00D15602">
        <w:rPr>
          <w:sz w:val="22"/>
          <w:szCs w:val="22"/>
        </w:rPr>
        <w:t xml:space="preserve"> öncelik sıralaması aşağıdaki gibidir:</w:t>
      </w:r>
    </w:p>
    <w:p w14:paraId="71C9288A" w14:textId="77777777" w:rsidR="007951EB" w:rsidRPr="00D15602" w:rsidRDefault="007951EB" w:rsidP="00A37ED8">
      <w:pPr>
        <w:spacing w:after="120"/>
        <w:jc w:val="both"/>
        <w:rPr>
          <w:sz w:val="22"/>
          <w:szCs w:val="22"/>
        </w:rPr>
      </w:pPr>
      <w:r w:rsidRPr="00D15602">
        <w:rPr>
          <w:sz w:val="22"/>
          <w:szCs w:val="22"/>
        </w:rPr>
        <w:tab/>
        <w:t>1-</w:t>
      </w:r>
      <w:r w:rsidR="00F45176" w:rsidRPr="00D15602">
        <w:rPr>
          <w:sz w:val="22"/>
          <w:szCs w:val="22"/>
        </w:rPr>
        <w:t> </w:t>
      </w:r>
      <w:r w:rsidRPr="00D15602">
        <w:rPr>
          <w:sz w:val="22"/>
          <w:szCs w:val="22"/>
        </w:rPr>
        <w:t>İdari şartname,</w:t>
      </w:r>
    </w:p>
    <w:p w14:paraId="4D2532BD" w14:textId="77777777" w:rsidR="007951EB" w:rsidRPr="00D15602" w:rsidRDefault="007951EB" w:rsidP="00A37ED8">
      <w:pPr>
        <w:spacing w:after="120"/>
        <w:jc w:val="both"/>
        <w:rPr>
          <w:sz w:val="22"/>
          <w:szCs w:val="22"/>
        </w:rPr>
      </w:pPr>
      <w:r w:rsidRPr="00D15602">
        <w:rPr>
          <w:sz w:val="22"/>
          <w:szCs w:val="22"/>
        </w:rPr>
        <w:tab/>
        <w:t>2-</w:t>
      </w:r>
      <w:r w:rsidR="00F45176" w:rsidRPr="00D15602">
        <w:rPr>
          <w:sz w:val="22"/>
          <w:szCs w:val="22"/>
        </w:rPr>
        <w:t> </w:t>
      </w:r>
      <w:r w:rsidRPr="00D15602">
        <w:rPr>
          <w:sz w:val="22"/>
          <w:szCs w:val="22"/>
        </w:rPr>
        <w:t>Müzakereler sonucu kesinleşen teklif</w:t>
      </w:r>
      <w:r w:rsidR="00454B17" w:rsidRPr="00D15602">
        <w:rPr>
          <w:sz w:val="22"/>
          <w:szCs w:val="22"/>
        </w:rPr>
        <w:t>i</w:t>
      </w:r>
    </w:p>
    <w:p w14:paraId="27185933" w14:textId="77777777" w:rsidR="007951EB" w:rsidRPr="00D15602" w:rsidRDefault="007951EB" w:rsidP="00A37ED8">
      <w:pPr>
        <w:spacing w:after="120"/>
        <w:jc w:val="both"/>
        <w:rPr>
          <w:sz w:val="22"/>
          <w:szCs w:val="22"/>
        </w:rPr>
      </w:pPr>
      <w:r w:rsidRPr="00D15602">
        <w:rPr>
          <w:sz w:val="22"/>
          <w:szCs w:val="22"/>
        </w:rPr>
        <w:tab/>
        <w:t>3-</w:t>
      </w:r>
      <w:r w:rsidR="00F45176" w:rsidRPr="00D15602">
        <w:rPr>
          <w:sz w:val="22"/>
          <w:szCs w:val="22"/>
        </w:rPr>
        <w:t> </w:t>
      </w:r>
      <w:r w:rsidRPr="00D15602">
        <w:rPr>
          <w:sz w:val="22"/>
          <w:szCs w:val="22"/>
        </w:rPr>
        <w:t>Sözleşme Tasarısı,</w:t>
      </w:r>
    </w:p>
    <w:p w14:paraId="6C22B984" w14:textId="77777777" w:rsidR="007951EB" w:rsidRPr="00D15602" w:rsidRDefault="007951EB" w:rsidP="00A37ED8">
      <w:pPr>
        <w:spacing w:after="120"/>
        <w:jc w:val="both"/>
        <w:rPr>
          <w:sz w:val="22"/>
          <w:szCs w:val="22"/>
        </w:rPr>
      </w:pPr>
      <w:r w:rsidRPr="00D15602">
        <w:rPr>
          <w:sz w:val="22"/>
          <w:szCs w:val="22"/>
        </w:rPr>
        <w:tab/>
        <w:t>4-</w:t>
      </w:r>
      <w:r w:rsidR="00F45176" w:rsidRPr="00D15602">
        <w:rPr>
          <w:sz w:val="22"/>
          <w:szCs w:val="22"/>
        </w:rPr>
        <w:t> </w:t>
      </w:r>
      <w:r w:rsidRPr="00D15602">
        <w:rPr>
          <w:sz w:val="22"/>
          <w:szCs w:val="22"/>
        </w:rPr>
        <w:t>Özel teknik şartname(Varsa),</w:t>
      </w:r>
    </w:p>
    <w:p w14:paraId="0B33DB71" w14:textId="77777777" w:rsidR="007951EB" w:rsidRPr="00D15602" w:rsidRDefault="00F45176" w:rsidP="00A37ED8">
      <w:pPr>
        <w:pStyle w:val="Altbilgi"/>
        <w:tabs>
          <w:tab w:val="clear" w:pos="4536"/>
          <w:tab w:val="clear" w:pos="9072"/>
        </w:tabs>
        <w:spacing w:after="120"/>
        <w:rPr>
          <w:sz w:val="22"/>
          <w:szCs w:val="22"/>
        </w:rPr>
      </w:pPr>
      <w:r w:rsidRPr="00D15602">
        <w:rPr>
          <w:sz w:val="22"/>
          <w:szCs w:val="22"/>
        </w:rPr>
        <w:tab/>
        <w:t>5- </w:t>
      </w:r>
      <w:r w:rsidR="007951EB" w:rsidRPr="00D15602">
        <w:rPr>
          <w:sz w:val="22"/>
          <w:szCs w:val="22"/>
        </w:rPr>
        <w:t>Teknik şartname,</w:t>
      </w:r>
    </w:p>
    <w:p w14:paraId="5F763379" w14:textId="77777777" w:rsidR="007951EB" w:rsidRPr="00D15602" w:rsidRDefault="007951EB" w:rsidP="00A37ED8">
      <w:pPr>
        <w:spacing w:after="120"/>
        <w:jc w:val="both"/>
        <w:rPr>
          <w:sz w:val="22"/>
          <w:szCs w:val="22"/>
        </w:rPr>
      </w:pPr>
      <w:r w:rsidRPr="00D15602">
        <w:rPr>
          <w:sz w:val="22"/>
          <w:szCs w:val="22"/>
        </w:rPr>
        <w:tab/>
        <w:t>6-</w:t>
      </w:r>
      <w:r w:rsidR="00F45176" w:rsidRPr="00D15602">
        <w:rPr>
          <w:sz w:val="22"/>
          <w:szCs w:val="22"/>
        </w:rPr>
        <w:t> </w:t>
      </w:r>
      <w:r w:rsidRPr="00D15602">
        <w:rPr>
          <w:sz w:val="22"/>
          <w:szCs w:val="22"/>
        </w:rPr>
        <w:t>Açıklamalar(Varsa),</w:t>
      </w:r>
    </w:p>
    <w:p w14:paraId="54A1965A" w14:textId="77777777" w:rsidR="007951EB" w:rsidRPr="00D15602" w:rsidRDefault="007951EB" w:rsidP="00F45176">
      <w:pPr>
        <w:spacing w:after="120"/>
        <w:ind w:firstLine="708"/>
        <w:jc w:val="both"/>
        <w:rPr>
          <w:sz w:val="22"/>
          <w:szCs w:val="22"/>
        </w:rPr>
      </w:pPr>
      <w:r w:rsidRPr="00D15602">
        <w:rPr>
          <w:sz w:val="22"/>
          <w:szCs w:val="22"/>
        </w:rPr>
        <w:t>………………………......................</w:t>
      </w:r>
      <w:r w:rsidRPr="00D15602">
        <w:rPr>
          <w:rStyle w:val="DipnotBavurusu"/>
          <w:sz w:val="22"/>
          <w:szCs w:val="22"/>
        </w:rPr>
        <w:footnoteReference w:id="11"/>
      </w:r>
    </w:p>
    <w:p w14:paraId="5611DC07" w14:textId="77777777" w:rsidR="007951EB" w:rsidRPr="00D15602" w:rsidRDefault="00D64487" w:rsidP="00A37ED8">
      <w:pPr>
        <w:spacing w:after="120"/>
        <w:jc w:val="both"/>
        <w:rPr>
          <w:sz w:val="22"/>
          <w:szCs w:val="22"/>
        </w:rPr>
      </w:pPr>
      <w:r w:rsidRPr="00D15602">
        <w:rPr>
          <w:b/>
          <w:sz w:val="22"/>
          <w:szCs w:val="22"/>
        </w:rPr>
        <w:t>8.3</w:t>
      </w:r>
      <w:r w:rsidR="007951EB" w:rsidRPr="00D15602">
        <w:rPr>
          <w:b/>
          <w:sz w:val="22"/>
          <w:szCs w:val="22"/>
        </w:rPr>
        <w:t xml:space="preserve">. - </w:t>
      </w:r>
      <w:r w:rsidR="007951EB" w:rsidRPr="00D15602">
        <w:rPr>
          <w:sz w:val="22"/>
          <w:szCs w:val="22"/>
        </w:rPr>
        <w:t>Zeyilnameler ait oldukları dokümanın öncelik sırasına sahiptir.</w:t>
      </w:r>
    </w:p>
    <w:p w14:paraId="0632D083" w14:textId="77777777" w:rsidR="00E94552" w:rsidRPr="00D15602" w:rsidRDefault="00E94552" w:rsidP="00A37ED8">
      <w:pPr>
        <w:spacing w:after="120"/>
        <w:jc w:val="both"/>
        <w:rPr>
          <w:b/>
          <w:sz w:val="22"/>
          <w:szCs w:val="22"/>
        </w:rPr>
      </w:pPr>
    </w:p>
    <w:p w14:paraId="6675EE81" w14:textId="77777777" w:rsidR="00E94552" w:rsidRPr="00D15602" w:rsidRDefault="00E94552" w:rsidP="00A37ED8">
      <w:pPr>
        <w:spacing w:after="120"/>
        <w:jc w:val="both"/>
        <w:rPr>
          <w:b/>
          <w:sz w:val="22"/>
          <w:szCs w:val="22"/>
        </w:rPr>
      </w:pPr>
    </w:p>
    <w:p w14:paraId="554BBE8D" w14:textId="77777777" w:rsidR="00E94552" w:rsidRPr="00D15602" w:rsidRDefault="00E94552" w:rsidP="00A37ED8">
      <w:pPr>
        <w:spacing w:after="120"/>
        <w:jc w:val="both"/>
        <w:rPr>
          <w:b/>
          <w:sz w:val="22"/>
          <w:szCs w:val="22"/>
        </w:rPr>
      </w:pPr>
    </w:p>
    <w:p w14:paraId="55DA1272" w14:textId="77777777" w:rsidR="00E94552" w:rsidRPr="00D15602" w:rsidRDefault="00E94552" w:rsidP="00A37ED8">
      <w:pPr>
        <w:spacing w:after="120"/>
        <w:jc w:val="both"/>
        <w:rPr>
          <w:b/>
          <w:sz w:val="22"/>
          <w:szCs w:val="22"/>
        </w:rPr>
      </w:pPr>
    </w:p>
    <w:p w14:paraId="2A02767B" w14:textId="77777777" w:rsidR="007951EB" w:rsidRPr="00D15602" w:rsidRDefault="007951EB" w:rsidP="00A37ED8">
      <w:pPr>
        <w:spacing w:after="120"/>
        <w:jc w:val="both"/>
        <w:rPr>
          <w:b/>
          <w:sz w:val="22"/>
          <w:szCs w:val="22"/>
        </w:rPr>
      </w:pPr>
      <w:r w:rsidRPr="00D15602">
        <w:rPr>
          <w:b/>
          <w:sz w:val="22"/>
          <w:szCs w:val="22"/>
        </w:rPr>
        <w:t xml:space="preserve">Madde 9- Sözleşmenin süresi </w:t>
      </w:r>
      <w:r w:rsidRPr="00D15602">
        <w:rPr>
          <w:rStyle w:val="DipnotBavurusu"/>
          <w:bCs/>
          <w:sz w:val="22"/>
          <w:szCs w:val="22"/>
        </w:rPr>
        <w:footnoteReference w:id="12"/>
      </w:r>
    </w:p>
    <w:p w14:paraId="3B882912" w14:textId="77777777" w:rsidR="007951EB" w:rsidRPr="00D15602" w:rsidRDefault="00D64487" w:rsidP="00A37ED8">
      <w:pPr>
        <w:spacing w:after="120"/>
        <w:jc w:val="both"/>
        <w:rPr>
          <w:sz w:val="22"/>
          <w:szCs w:val="22"/>
        </w:rPr>
      </w:pPr>
      <w:r w:rsidRPr="00D15602">
        <w:rPr>
          <w:b/>
          <w:sz w:val="22"/>
          <w:szCs w:val="22"/>
        </w:rPr>
        <w:t>9.1.</w:t>
      </w:r>
      <w:r w:rsidR="008A32AE" w:rsidRPr="00D15602">
        <w:rPr>
          <w:b/>
          <w:sz w:val="22"/>
          <w:szCs w:val="22"/>
        </w:rPr>
        <w:t> </w:t>
      </w:r>
      <w:r w:rsidR="007951EB" w:rsidRPr="00D15602">
        <w:rPr>
          <w:sz w:val="22"/>
          <w:szCs w:val="22"/>
        </w:rPr>
        <w:t>Sözleşmenin süresi, işe başlama tarihinden itibaren ..........................takvim günüdür/aydır.</w:t>
      </w:r>
    </w:p>
    <w:p w14:paraId="719C6FF4" w14:textId="77777777" w:rsidR="008A32AE" w:rsidRPr="00D15602" w:rsidRDefault="008A32AE" w:rsidP="008A32AE">
      <w:pPr>
        <w:tabs>
          <w:tab w:val="left" w:pos="567"/>
          <w:tab w:val="left" w:leader="dot" w:pos="8789"/>
        </w:tabs>
        <w:spacing w:after="100" w:afterAutospacing="1"/>
        <w:jc w:val="both"/>
        <w:rPr>
          <w:sz w:val="22"/>
          <w:szCs w:val="22"/>
        </w:rPr>
      </w:pPr>
      <w:r w:rsidRPr="00D15602">
        <w:rPr>
          <w:b/>
          <w:bCs/>
          <w:sz w:val="22"/>
          <w:szCs w:val="22"/>
        </w:rPr>
        <w:t>9.2. </w:t>
      </w:r>
      <w:r w:rsidRPr="00D15602">
        <w:rPr>
          <w:sz w:val="22"/>
          <w:szCs w:val="22"/>
        </w:rPr>
        <w:t>Bu sözleşmenin uygulanmasında süreler takvim günü esasına göre yapılmıştır.</w:t>
      </w:r>
      <w:r w:rsidRPr="00D15602">
        <w:rPr>
          <w:rStyle w:val="DipnotBavurusu"/>
          <w:sz w:val="22"/>
          <w:szCs w:val="22"/>
        </w:rPr>
        <w:footnoteReference w:id="13"/>
      </w:r>
    </w:p>
    <w:p w14:paraId="197FCA5F" w14:textId="77777777" w:rsidR="007951EB" w:rsidRPr="00D15602" w:rsidRDefault="007951EB" w:rsidP="00A37ED8">
      <w:pPr>
        <w:spacing w:after="120"/>
        <w:jc w:val="both"/>
        <w:rPr>
          <w:b/>
          <w:sz w:val="22"/>
          <w:szCs w:val="22"/>
        </w:rPr>
      </w:pPr>
      <w:r w:rsidRPr="00D15602">
        <w:rPr>
          <w:b/>
          <w:sz w:val="22"/>
          <w:szCs w:val="22"/>
        </w:rPr>
        <w:t>Madde 10</w:t>
      </w:r>
      <w:r w:rsidR="00513172" w:rsidRPr="00D15602">
        <w:rPr>
          <w:b/>
          <w:sz w:val="22"/>
          <w:szCs w:val="22"/>
        </w:rPr>
        <w:t>- İşin yapılma yeri, işyeri teslim ve işe başlama tarihi</w:t>
      </w:r>
      <w:r w:rsidR="00513172" w:rsidRPr="00D15602">
        <w:rPr>
          <w:sz w:val="22"/>
          <w:szCs w:val="22"/>
        </w:rPr>
        <w:t> </w:t>
      </w:r>
      <w:r w:rsidRPr="00D15602">
        <w:rPr>
          <w:rStyle w:val="DipnotBavurusu"/>
          <w:sz w:val="22"/>
          <w:szCs w:val="22"/>
        </w:rPr>
        <w:footnoteReference w:id="14"/>
      </w:r>
    </w:p>
    <w:p w14:paraId="5683532F" w14:textId="77777777" w:rsidR="007951EB" w:rsidRPr="00D15602" w:rsidRDefault="007951EB" w:rsidP="00B14514">
      <w:pPr>
        <w:spacing w:after="120"/>
        <w:rPr>
          <w:b/>
          <w:sz w:val="22"/>
          <w:szCs w:val="22"/>
        </w:rPr>
      </w:pPr>
      <w:r w:rsidRPr="00D15602">
        <w:rPr>
          <w:b/>
          <w:sz w:val="22"/>
          <w:szCs w:val="22"/>
        </w:rPr>
        <w:t>10.1.</w:t>
      </w:r>
      <w:r w:rsidRPr="00D15602">
        <w:rPr>
          <w:sz w:val="22"/>
          <w:szCs w:val="22"/>
        </w:rPr>
        <w:t> İşin yapılma yeri</w:t>
      </w:r>
      <w:proofErr w:type="gramStart"/>
      <w:r w:rsidRPr="00D15602">
        <w:rPr>
          <w:sz w:val="22"/>
          <w:szCs w:val="22"/>
        </w:rPr>
        <w:t>:................................................................................................</w:t>
      </w:r>
      <w:proofErr w:type="gramEnd"/>
    </w:p>
    <w:p w14:paraId="071B2684" w14:textId="77777777" w:rsidR="007951EB" w:rsidRPr="00D15602" w:rsidRDefault="007951EB" w:rsidP="00B14514">
      <w:pPr>
        <w:spacing w:after="120"/>
        <w:rPr>
          <w:sz w:val="22"/>
          <w:szCs w:val="22"/>
        </w:rPr>
      </w:pPr>
      <w:r w:rsidRPr="00D15602">
        <w:rPr>
          <w:b/>
          <w:sz w:val="22"/>
          <w:szCs w:val="22"/>
        </w:rPr>
        <w:t>10.2.</w:t>
      </w:r>
      <w:r w:rsidRPr="00D15602">
        <w:rPr>
          <w:sz w:val="22"/>
          <w:szCs w:val="22"/>
        </w:rPr>
        <w:t> İşyeri teslim</w:t>
      </w:r>
      <w:r w:rsidR="00BF2C5E" w:rsidRPr="00D15602">
        <w:rPr>
          <w:sz w:val="22"/>
          <w:szCs w:val="22"/>
        </w:rPr>
        <w:t>(varsa)</w:t>
      </w:r>
      <w:r w:rsidRPr="00D15602">
        <w:rPr>
          <w:sz w:val="22"/>
          <w:szCs w:val="22"/>
        </w:rPr>
        <w:t xml:space="preserve"> ve işe başlama tarihi</w:t>
      </w:r>
      <w:proofErr w:type="gramStart"/>
      <w:r w:rsidRPr="00D15602">
        <w:rPr>
          <w:sz w:val="22"/>
          <w:szCs w:val="22"/>
        </w:rPr>
        <w:t>:...........................................................</w:t>
      </w:r>
      <w:proofErr w:type="gramEnd"/>
    </w:p>
    <w:p w14:paraId="37A153C5" w14:textId="77777777" w:rsidR="00F10F17" w:rsidRPr="00D15602" w:rsidRDefault="00F10F17" w:rsidP="00A37ED8">
      <w:pPr>
        <w:spacing w:after="120"/>
        <w:jc w:val="both"/>
        <w:rPr>
          <w:b/>
          <w:sz w:val="22"/>
          <w:szCs w:val="22"/>
        </w:rPr>
      </w:pPr>
    </w:p>
    <w:p w14:paraId="431780C9" w14:textId="77777777" w:rsidR="007951EB" w:rsidRPr="00D15602" w:rsidRDefault="007951EB" w:rsidP="00A37ED8">
      <w:pPr>
        <w:spacing w:after="120"/>
        <w:jc w:val="both"/>
        <w:rPr>
          <w:b/>
          <w:sz w:val="22"/>
          <w:szCs w:val="22"/>
        </w:rPr>
      </w:pPr>
      <w:r w:rsidRPr="00D15602">
        <w:rPr>
          <w:b/>
          <w:sz w:val="22"/>
          <w:szCs w:val="22"/>
        </w:rPr>
        <w:t>Madde 11- </w:t>
      </w:r>
      <w:r w:rsidR="00F21C3B" w:rsidRPr="00D15602">
        <w:rPr>
          <w:b/>
          <w:sz w:val="22"/>
          <w:szCs w:val="22"/>
        </w:rPr>
        <w:t>Vergi, resim ve harçlar ile sözleşmeyle ilgili diğer giderler</w:t>
      </w:r>
    </w:p>
    <w:p w14:paraId="77B47F26" w14:textId="77777777" w:rsidR="007951EB" w:rsidRPr="00D15602" w:rsidRDefault="00D64487" w:rsidP="00A37ED8">
      <w:pPr>
        <w:spacing w:after="120"/>
        <w:jc w:val="both"/>
        <w:rPr>
          <w:sz w:val="22"/>
          <w:szCs w:val="22"/>
        </w:rPr>
      </w:pPr>
      <w:r w:rsidRPr="00D15602">
        <w:rPr>
          <w:b/>
          <w:sz w:val="22"/>
          <w:szCs w:val="22"/>
        </w:rPr>
        <w:t>11.1</w:t>
      </w:r>
      <w:r w:rsidR="007951EB" w:rsidRPr="00D15602">
        <w:rPr>
          <w:sz w:val="22"/>
          <w:szCs w:val="22"/>
        </w:rPr>
        <w:t>..............................................................................................................</w:t>
      </w:r>
      <w:r w:rsidR="007951EB" w:rsidRPr="00D15602">
        <w:rPr>
          <w:rStyle w:val="DipnotBavurusu"/>
          <w:sz w:val="22"/>
          <w:szCs w:val="22"/>
        </w:rPr>
        <w:footnoteReference w:id="15"/>
      </w:r>
    </w:p>
    <w:p w14:paraId="627ED6BB" w14:textId="77777777" w:rsidR="007951EB" w:rsidRPr="00D15602" w:rsidRDefault="007951EB" w:rsidP="00A37ED8">
      <w:pPr>
        <w:spacing w:after="120"/>
        <w:jc w:val="both"/>
        <w:rPr>
          <w:b/>
          <w:sz w:val="22"/>
          <w:szCs w:val="22"/>
        </w:rPr>
      </w:pPr>
      <w:r w:rsidRPr="00D15602">
        <w:rPr>
          <w:b/>
          <w:sz w:val="22"/>
          <w:szCs w:val="22"/>
        </w:rPr>
        <w:t>Madde</w:t>
      </w:r>
      <w:r w:rsidR="00EE04A5" w:rsidRPr="00D15602">
        <w:rPr>
          <w:b/>
          <w:sz w:val="22"/>
          <w:szCs w:val="22"/>
        </w:rPr>
        <w:t> </w:t>
      </w:r>
      <w:r w:rsidRPr="00D15602">
        <w:rPr>
          <w:b/>
          <w:sz w:val="22"/>
          <w:szCs w:val="22"/>
        </w:rPr>
        <w:t>12-</w:t>
      </w:r>
      <w:r w:rsidR="00EE04A5" w:rsidRPr="00D15602">
        <w:rPr>
          <w:sz w:val="22"/>
          <w:szCs w:val="22"/>
        </w:rPr>
        <w:t> </w:t>
      </w:r>
      <w:r w:rsidR="00F21C3B" w:rsidRPr="00D15602">
        <w:rPr>
          <w:b/>
          <w:sz w:val="22"/>
          <w:szCs w:val="22"/>
        </w:rPr>
        <w:t>Teminata ilişkin hükümler</w:t>
      </w:r>
      <w:r w:rsidRPr="00D15602">
        <w:rPr>
          <w:b/>
          <w:sz w:val="22"/>
          <w:szCs w:val="22"/>
        </w:rPr>
        <w:t> </w:t>
      </w:r>
    </w:p>
    <w:p w14:paraId="37009C93" w14:textId="77777777" w:rsidR="002B01D3" w:rsidRPr="00D15602" w:rsidRDefault="002B01D3" w:rsidP="002B01D3">
      <w:pPr>
        <w:tabs>
          <w:tab w:val="left" w:pos="567"/>
          <w:tab w:val="left" w:leader="dot" w:pos="8789"/>
        </w:tabs>
        <w:spacing w:after="100" w:afterAutospacing="1"/>
        <w:jc w:val="both"/>
        <w:rPr>
          <w:sz w:val="22"/>
          <w:szCs w:val="22"/>
        </w:rPr>
      </w:pPr>
      <w:r w:rsidRPr="00D15602">
        <w:rPr>
          <w:b/>
          <w:sz w:val="22"/>
          <w:szCs w:val="22"/>
        </w:rPr>
        <w:t>12.1.</w:t>
      </w:r>
      <w:r w:rsidR="00EE04A5" w:rsidRPr="00D15602">
        <w:rPr>
          <w:b/>
          <w:sz w:val="22"/>
          <w:szCs w:val="22"/>
        </w:rPr>
        <w:t> </w:t>
      </w:r>
      <w:r w:rsidRPr="00D15602">
        <w:rPr>
          <w:b/>
          <w:sz w:val="22"/>
          <w:szCs w:val="22"/>
        </w:rPr>
        <w:t>Kesin teminat :</w:t>
      </w:r>
      <w:r w:rsidR="00B0309F" w:rsidRPr="00D15602">
        <w:rPr>
          <w:rStyle w:val="DipnotBavurusu"/>
          <w:sz w:val="22"/>
          <w:szCs w:val="22"/>
        </w:rPr>
        <w:footnoteReference w:id="16"/>
      </w:r>
    </w:p>
    <w:p w14:paraId="2D8388AC" w14:textId="77777777" w:rsidR="002B01D3" w:rsidRPr="00D15602" w:rsidRDefault="002B01D3" w:rsidP="003D4C9F">
      <w:pPr>
        <w:tabs>
          <w:tab w:val="left" w:pos="567"/>
          <w:tab w:val="left" w:leader="dot" w:pos="8789"/>
        </w:tabs>
        <w:spacing w:after="120"/>
        <w:jc w:val="both"/>
        <w:rPr>
          <w:sz w:val="22"/>
          <w:szCs w:val="22"/>
        </w:rPr>
      </w:pPr>
      <w:r w:rsidRPr="00D15602">
        <w:rPr>
          <w:b/>
          <w:sz w:val="22"/>
          <w:szCs w:val="22"/>
        </w:rPr>
        <w:t>12.1.1</w:t>
      </w:r>
      <w:r w:rsidRPr="00D15602">
        <w:rPr>
          <w:sz w:val="22"/>
          <w:szCs w:val="22"/>
        </w:rPr>
        <w:t>.</w:t>
      </w:r>
      <w:r w:rsidR="00EE04A5" w:rsidRPr="00D15602">
        <w:rPr>
          <w:sz w:val="22"/>
          <w:szCs w:val="22"/>
        </w:rPr>
        <w:t> </w:t>
      </w:r>
      <w:r w:rsidRPr="00D15602">
        <w:rPr>
          <w:sz w:val="22"/>
          <w:szCs w:val="22"/>
        </w:rPr>
        <w:t xml:space="preserve">Yüklenici bu işe ilişkin olarak ........... (rakam  ve yazıyla) </w:t>
      </w:r>
      <w:proofErr w:type="gramStart"/>
      <w:r w:rsidRPr="00D15602">
        <w:rPr>
          <w:sz w:val="22"/>
          <w:szCs w:val="22"/>
        </w:rPr>
        <w:t>..........................</w:t>
      </w:r>
      <w:proofErr w:type="gramEnd"/>
      <w:r w:rsidRPr="00D15602">
        <w:rPr>
          <w:sz w:val="22"/>
          <w:szCs w:val="22"/>
        </w:rPr>
        <w:t>kesin teminat vermiştir.</w:t>
      </w:r>
    </w:p>
    <w:p w14:paraId="2A1EFD16" w14:textId="77777777" w:rsidR="002B01D3" w:rsidRPr="00D15602" w:rsidRDefault="00B0309F" w:rsidP="003D4C9F">
      <w:pPr>
        <w:tabs>
          <w:tab w:val="left" w:pos="567"/>
          <w:tab w:val="left" w:leader="dot" w:pos="8789"/>
        </w:tabs>
        <w:spacing w:after="120"/>
        <w:jc w:val="both"/>
        <w:rPr>
          <w:sz w:val="22"/>
          <w:szCs w:val="22"/>
        </w:rPr>
      </w:pPr>
      <w:r w:rsidRPr="00D15602">
        <w:rPr>
          <w:b/>
          <w:sz w:val="22"/>
          <w:szCs w:val="22"/>
        </w:rPr>
        <w:t>12.1.2</w:t>
      </w:r>
      <w:r w:rsidR="00EE04A5" w:rsidRPr="00D15602">
        <w:rPr>
          <w:b/>
          <w:sz w:val="22"/>
          <w:szCs w:val="22"/>
        </w:rPr>
        <w:t> </w:t>
      </w:r>
      <w:r w:rsidR="005A4BC5" w:rsidRPr="00D15602">
        <w:rPr>
          <w:b/>
          <w:sz w:val="22"/>
          <w:szCs w:val="22"/>
        </w:rPr>
        <w:t>............................................................................................................................................................</w:t>
      </w:r>
      <w:r w:rsidR="002B01D3" w:rsidRPr="00D15602">
        <w:rPr>
          <w:sz w:val="22"/>
          <w:szCs w:val="22"/>
        </w:rPr>
        <w:t xml:space="preserve">Kanunda veya sözleşmede belirtilen haller ile cezalı çalışma nedeniyle kabulün gecikeceğinin anlaşılması durumunda teminat mektubunun süresi de </w:t>
      </w:r>
      <w:r w:rsidR="00000FEC" w:rsidRPr="00D15602">
        <w:rPr>
          <w:sz w:val="22"/>
          <w:szCs w:val="22"/>
        </w:rPr>
        <w:t>iş teki gecikmeyi karşılayacak şekilde uzatılır</w:t>
      </w:r>
      <w:r w:rsidR="002B01D3" w:rsidRPr="00D15602">
        <w:rPr>
          <w:sz w:val="22"/>
          <w:szCs w:val="22"/>
        </w:rPr>
        <w:t>.</w:t>
      </w:r>
      <w:r w:rsidR="005A4BC5" w:rsidRPr="00D15602">
        <w:rPr>
          <w:rStyle w:val="DipnotBavurusu"/>
          <w:sz w:val="22"/>
          <w:szCs w:val="22"/>
        </w:rPr>
        <w:footnoteReference w:id="17"/>
      </w:r>
    </w:p>
    <w:p w14:paraId="01DFFD3A" w14:textId="77777777" w:rsidR="002B01D3" w:rsidRPr="00D15602" w:rsidRDefault="002B01D3" w:rsidP="002B01D3">
      <w:pPr>
        <w:tabs>
          <w:tab w:val="left" w:pos="567"/>
          <w:tab w:val="left" w:leader="dot" w:pos="8789"/>
        </w:tabs>
        <w:spacing w:after="100" w:afterAutospacing="1"/>
        <w:jc w:val="both"/>
        <w:rPr>
          <w:b/>
          <w:sz w:val="22"/>
          <w:szCs w:val="22"/>
        </w:rPr>
      </w:pPr>
      <w:r w:rsidRPr="00D15602">
        <w:rPr>
          <w:b/>
          <w:sz w:val="22"/>
          <w:szCs w:val="22"/>
        </w:rPr>
        <w:lastRenderedPageBreak/>
        <w:t>12.2.</w:t>
      </w:r>
      <w:r w:rsidR="00EE04A5" w:rsidRPr="00D15602">
        <w:rPr>
          <w:b/>
          <w:sz w:val="22"/>
          <w:szCs w:val="22"/>
        </w:rPr>
        <w:t> </w:t>
      </w:r>
      <w:r w:rsidRPr="00D15602">
        <w:rPr>
          <w:b/>
          <w:sz w:val="22"/>
          <w:szCs w:val="22"/>
        </w:rPr>
        <w:t xml:space="preserve">Ek kesin teminat: </w:t>
      </w:r>
    </w:p>
    <w:p w14:paraId="09025172" w14:textId="77777777" w:rsidR="002B01D3" w:rsidRPr="00D15602" w:rsidRDefault="002B01D3" w:rsidP="002B01D3">
      <w:pPr>
        <w:tabs>
          <w:tab w:val="left" w:pos="567"/>
          <w:tab w:val="left" w:leader="dot" w:pos="8789"/>
        </w:tabs>
        <w:spacing w:after="100" w:afterAutospacing="1"/>
        <w:jc w:val="both"/>
        <w:rPr>
          <w:b/>
          <w:sz w:val="22"/>
          <w:szCs w:val="22"/>
        </w:rPr>
      </w:pPr>
      <w:r w:rsidRPr="00D15602">
        <w:rPr>
          <w:b/>
          <w:sz w:val="22"/>
          <w:szCs w:val="22"/>
        </w:rPr>
        <w:t>12.2.1.</w:t>
      </w:r>
      <w:r w:rsidRPr="00D15602">
        <w:rPr>
          <w:sz w:val="22"/>
          <w:szCs w:val="22"/>
        </w:rPr>
        <w:t xml:space="preserve"> Fiyat farkı ödenmesi öngörülen işlerde, fiyat farkı olarak ödenecek bedelin ve /veya iş</w:t>
      </w:r>
      <w:r w:rsidRPr="00D15602">
        <w:rPr>
          <w:color w:val="000000"/>
          <w:sz w:val="22"/>
          <w:szCs w:val="22"/>
        </w:rPr>
        <w:t xml:space="preserve"> artışı olması halinde bu artış tutarının</w:t>
      </w:r>
      <w:r w:rsidRPr="00D15602">
        <w:rPr>
          <w:sz w:val="22"/>
          <w:szCs w:val="22"/>
        </w:rPr>
        <w:t xml:space="preserve"> % 6’sı oranında teminat olarak kabul edilen değerler üzerinden ek kesin teminat alınır. Fiyat farkı olarak ödenecek bedel üzerinden hesaplanan ek kesin teminat </w:t>
      </w:r>
      <w:r w:rsidRPr="00D15602">
        <w:rPr>
          <w:color w:val="000000"/>
          <w:sz w:val="22"/>
          <w:szCs w:val="22"/>
        </w:rPr>
        <w:t xml:space="preserve">miktarı </w:t>
      </w:r>
      <w:proofErr w:type="spellStart"/>
      <w:r w:rsidRPr="00D15602">
        <w:rPr>
          <w:color w:val="000000"/>
          <w:sz w:val="22"/>
          <w:szCs w:val="22"/>
        </w:rPr>
        <w:t>hakedişlerden</w:t>
      </w:r>
      <w:proofErr w:type="spellEnd"/>
      <w:r w:rsidRPr="00D15602">
        <w:rPr>
          <w:sz w:val="22"/>
          <w:szCs w:val="22"/>
        </w:rPr>
        <w:t xml:space="preserve"> kesinti yapılmak suretiyle de karşılanabilir. </w:t>
      </w:r>
    </w:p>
    <w:p w14:paraId="38FB3ECF" w14:textId="77777777" w:rsidR="002B01D3" w:rsidRPr="00D15602" w:rsidRDefault="002B01D3" w:rsidP="002B01D3">
      <w:pPr>
        <w:tabs>
          <w:tab w:val="left" w:pos="567"/>
          <w:tab w:val="left" w:leader="dot" w:pos="8789"/>
        </w:tabs>
        <w:spacing w:after="100" w:afterAutospacing="1"/>
        <w:jc w:val="both"/>
        <w:rPr>
          <w:sz w:val="22"/>
          <w:szCs w:val="22"/>
        </w:rPr>
      </w:pPr>
      <w:r w:rsidRPr="00D15602">
        <w:rPr>
          <w:b/>
          <w:sz w:val="22"/>
          <w:szCs w:val="22"/>
        </w:rPr>
        <w:t>12.2.2.</w:t>
      </w:r>
      <w:r w:rsidRPr="00D15602">
        <w:rPr>
          <w:sz w:val="22"/>
          <w:szCs w:val="22"/>
        </w:rPr>
        <w:t xml:space="preserve"> Ek kesin teminatın teminat mektubu olması halinde, ek kesin teminat mektubunun süresi, kesin teminat mektubunun süresinden daha az olamaz.</w:t>
      </w:r>
    </w:p>
    <w:p w14:paraId="19A5651B" w14:textId="77777777" w:rsidR="002B01D3" w:rsidRPr="00D15602" w:rsidRDefault="002B01D3" w:rsidP="002B01D3">
      <w:pPr>
        <w:tabs>
          <w:tab w:val="left" w:pos="567"/>
          <w:tab w:val="left" w:leader="dot" w:pos="8789"/>
        </w:tabs>
        <w:spacing w:after="100" w:afterAutospacing="1"/>
        <w:jc w:val="both"/>
        <w:rPr>
          <w:sz w:val="22"/>
          <w:szCs w:val="22"/>
        </w:rPr>
      </w:pPr>
      <w:r w:rsidRPr="00D15602">
        <w:rPr>
          <w:b/>
          <w:sz w:val="22"/>
          <w:szCs w:val="22"/>
        </w:rPr>
        <w:t>12.3.</w:t>
      </w:r>
      <w:r w:rsidRPr="00D15602">
        <w:rPr>
          <w:sz w:val="22"/>
          <w:szCs w:val="22"/>
        </w:rPr>
        <w:t xml:space="preserve"> Yüklenici tarafından verilen kesin ve ek kesin teminat, 4734 sayılı Kanunun 34 üncü maddesinde belirtilen değerlerle değiştirilebilir.</w:t>
      </w:r>
    </w:p>
    <w:p w14:paraId="79248629" w14:textId="77777777" w:rsidR="002B01D3" w:rsidRPr="00D15602" w:rsidRDefault="002B01D3" w:rsidP="002B01D3">
      <w:pPr>
        <w:tabs>
          <w:tab w:val="left" w:pos="567"/>
          <w:tab w:val="left" w:leader="dot" w:pos="8789"/>
        </w:tabs>
        <w:spacing w:after="100" w:afterAutospacing="1"/>
        <w:jc w:val="both"/>
        <w:rPr>
          <w:b/>
          <w:sz w:val="22"/>
          <w:szCs w:val="22"/>
        </w:rPr>
      </w:pPr>
      <w:r w:rsidRPr="00D15602">
        <w:rPr>
          <w:b/>
          <w:sz w:val="22"/>
          <w:szCs w:val="22"/>
        </w:rPr>
        <w:t xml:space="preserve">12.4.  </w:t>
      </w:r>
      <w:proofErr w:type="spellStart"/>
      <w:r w:rsidRPr="00D15602">
        <w:rPr>
          <w:b/>
          <w:sz w:val="22"/>
          <w:szCs w:val="22"/>
        </w:rPr>
        <w:t>Kesinteminat</w:t>
      </w:r>
      <w:proofErr w:type="spellEnd"/>
      <w:r w:rsidRPr="00D15602">
        <w:rPr>
          <w:b/>
          <w:sz w:val="22"/>
          <w:szCs w:val="22"/>
        </w:rPr>
        <w:t xml:space="preserve"> ve ek kesin teminatın geri verilmesi: </w:t>
      </w:r>
    </w:p>
    <w:p w14:paraId="093BCC6F" w14:textId="77777777" w:rsidR="002B01D3" w:rsidRPr="00D15602" w:rsidRDefault="002B01D3" w:rsidP="002B01D3">
      <w:pPr>
        <w:tabs>
          <w:tab w:val="left" w:pos="567"/>
          <w:tab w:val="left" w:leader="dot" w:pos="8789"/>
        </w:tabs>
        <w:spacing w:after="100" w:afterAutospacing="1"/>
        <w:jc w:val="both"/>
        <w:rPr>
          <w:sz w:val="22"/>
          <w:szCs w:val="22"/>
        </w:rPr>
      </w:pPr>
      <w:r w:rsidRPr="00D15602">
        <w:rPr>
          <w:b/>
          <w:sz w:val="22"/>
          <w:szCs w:val="22"/>
        </w:rPr>
        <w:t xml:space="preserve">12.4.1. </w:t>
      </w:r>
      <w:r w:rsidRPr="00D15602">
        <w:rPr>
          <w:sz w:val="22"/>
          <w:szCs w:val="22"/>
        </w:rPr>
        <w:t>Taahhüdün, sözleşme ve ihale dokümanı hükümlerine uygun olarak yerine getirildiği ve Yüklenicinin bu işten dolayı idareye herhangi bir borcunun olmadığı tespit edildikten sonra, Sosyal Güvenlik Kurumundan alınan ilişiksiz belgesinin İdareye verilmesinin ardından kesin teminat ve varsa ek kesin teminatların tamamı</w:t>
      </w:r>
      <w:r w:rsidRPr="00D15602">
        <w:rPr>
          <w:rStyle w:val="DipnotBavurusu"/>
          <w:sz w:val="22"/>
          <w:szCs w:val="22"/>
        </w:rPr>
        <w:footnoteReference w:id="18"/>
      </w:r>
      <w:r w:rsidRPr="00D15602">
        <w:rPr>
          <w:sz w:val="22"/>
          <w:szCs w:val="22"/>
        </w:rPr>
        <w:t xml:space="preserve">, Yükleniciye iade edilecektir. </w:t>
      </w:r>
    </w:p>
    <w:p w14:paraId="561E636A" w14:textId="77777777" w:rsidR="002B01D3" w:rsidRPr="00D15602" w:rsidRDefault="002B01D3" w:rsidP="002B01D3">
      <w:pPr>
        <w:pStyle w:val="GvdeMetni"/>
        <w:tabs>
          <w:tab w:val="left" w:pos="567"/>
          <w:tab w:val="left" w:leader="dot" w:pos="8789"/>
        </w:tabs>
        <w:spacing w:after="100" w:afterAutospacing="1"/>
        <w:jc w:val="both"/>
        <w:rPr>
          <w:sz w:val="22"/>
          <w:szCs w:val="22"/>
        </w:rPr>
      </w:pPr>
      <w:r w:rsidRPr="00D15602">
        <w:rPr>
          <w:b/>
          <w:sz w:val="22"/>
          <w:szCs w:val="22"/>
        </w:rPr>
        <w:t xml:space="preserve">12.4.2. </w:t>
      </w:r>
      <w:r w:rsidRPr="00D15602">
        <w:rPr>
          <w:sz w:val="22"/>
          <w:szCs w:val="22"/>
        </w:rPr>
        <w:t xml:space="preserve">Yüklenicinin bu iş nedeniyle İdareye ve Sosyal Güvenlik Kurumuna olan borçları ile ücret ve ücret sayılan ödemelerden yapılan kanuni vergi kesintilerinin </w:t>
      </w:r>
      <w:r w:rsidR="004A38A9" w:rsidRPr="00D15602">
        <w:rPr>
          <w:sz w:val="22"/>
          <w:szCs w:val="22"/>
        </w:rPr>
        <w:t>işin</w:t>
      </w:r>
      <w:r w:rsidRPr="00D15602">
        <w:rPr>
          <w:sz w:val="22"/>
          <w:szCs w:val="22"/>
        </w:rPr>
        <w:t xml:space="preserve"> kabul tarihine</w:t>
      </w:r>
      <w:r w:rsidRPr="00D15602">
        <w:rPr>
          <w:rStyle w:val="DipnotBavurusu"/>
          <w:sz w:val="22"/>
          <w:szCs w:val="22"/>
        </w:rPr>
        <w:footnoteReference w:id="19"/>
      </w:r>
      <w:r w:rsidRPr="00D15602">
        <w:rPr>
          <w:sz w:val="22"/>
          <w:szCs w:val="22"/>
        </w:rPr>
        <w:t xml:space="preserve"> kadar ödenmemesi durumunda protesto çekmeye ve hüküm almaya gerek kalmaksızın kesin ve ek kesin teminat paraya çevrilerek borçlarına karşılık mahsup edilir, varsa kalanı Yükleniciye iade edilir.</w:t>
      </w:r>
    </w:p>
    <w:p w14:paraId="66D8AFF9" w14:textId="1AEBCE55" w:rsidR="002B01D3" w:rsidRPr="00D15602" w:rsidRDefault="002B01D3" w:rsidP="002B01D3">
      <w:pPr>
        <w:tabs>
          <w:tab w:val="left" w:pos="567"/>
          <w:tab w:val="left" w:leader="dot" w:pos="8789"/>
        </w:tabs>
        <w:spacing w:after="100" w:afterAutospacing="1"/>
        <w:jc w:val="both"/>
        <w:rPr>
          <w:sz w:val="22"/>
          <w:szCs w:val="22"/>
        </w:rPr>
      </w:pPr>
      <w:r w:rsidRPr="00D15602">
        <w:rPr>
          <w:b/>
          <w:sz w:val="22"/>
          <w:szCs w:val="22"/>
        </w:rPr>
        <w:t>12.4.3.</w:t>
      </w:r>
      <w:r w:rsidRPr="00D15602">
        <w:rPr>
          <w:sz w:val="22"/>
          <w:szCs w:val="22"/>
        </w:rPr>
        <w:t xml:space="preserve"> Yukarıdaki hükümlere göre mahsup işlemi yapılmasına gerek bulunmayan hallerde; kesin hesap ve kabul tutanağının onaylanmasından itibaren iki yıl içinde idarenin yazılı uyarısına rağmen talep edilmemesi nedeniyle iade edilemeyen kesin teminat mektupları hükümsüz kalır ve düzenleyen bankaya </w:t>
      </w:r>
      <w:r w:rsidR="003079D2">
        <w:rPr>
          <w:b/>
          <w:bCs/>
          <w:sz w:val="22"/>
          <w:szCs w:val="22"/>
        </w:rPr>
        <w:t>(Ek ibare: 30/09/</w:t>
      </w:r>
      <w:r w:rsidR="002D3208" w:rsidRPr="002D3208">
        <w:rPr>
          <w:b/>
          <w:bCs/>
          <w:sz w:val="22"/>
          <w:szCs w:val="22"/>
        </w:rPr>
        <w:t>2020</w:t>
      </w:r>
      <w:r w:rsidR="003079D2">
        <w:rPr>
          <w:b/>
          <w:bCs/>
          <w:sz w:val="22"/>
          <w:szCs w:val="22"/>
        </w:rPr>
        <w:t xml:space="preserve">-31260 R.G/14. </w:t>
      </w:r>
      <w:proofErr w:type="spellStart"/>
      <w:r w:rsidR="003079D2">
        <w:rPr>
          <w:b/>
          <w:bCs/>
          <w:sz w:val="22"/>
          <w:szCs w:val="22"/>
        </w:rPr>
        <w:t>md</w:t>
      </w:r>
      <w:proofErr w:type="gramStart"/>
      <w:r w:rsidR="003079D2">
        <w:rPr>
          <w:b/>
          <w:bCs/>
          <w:sz w:val="22"/>
          <w:szCs w:val="22"/>
        </w:rPr>
        <w:t>.</w:t>
      </w:r>
      <w:proofErr w:type="spellEnd"/>
      <w:r w:rsidR="003079D2">
        <w:rPr>
          <w:b/>
          <w:bCs/>
          <w:sz w:val="22"/>
          <w:szCs w:val="22"/>
        </w:rPr>
        <w:t>,</w:t>
      </w:r>
      <w:proofErr w:type="gramEnd"/>
      <w:r w:rsidR="003079D2">
        <w:rPr>
          <w:b/>
          <w:bCs/>
          <w:sz w:val="22"/>
          <w:szCs w:val="22"/>
        </w:rPr>
        <w:t xml:space="preserve"> yürürlük: 20/10/</w:t>
      </w:r>
      <w:r w:rsidR="002D3208" w:rsidRPr="002D3208">
        <w:rPr>
          <w:b/>
          <w:bCs/>
          <w:sz w:val="22"/>
          <w:szCs w:val="22"/>
        </w:rPr>
        <w:t>2020)</w:t>
      </w:r>
      <w:r w:rsidR="002D3208">
        <w:rPr>
          <w:sz w:val="22"/>
          <w:szCs w:val="22"/>
        </w:rPr>
        <w:t xml:space="preserve"> </w:t>
      </w:r>
      <w:r w:rsidR="002D3208" w:rsidRPr="002D3208">
        <w:rPr>
          <w:sz w:val="22"/>
          <w:szCs w:val="22"/>
        </w:rPr>
        <w:t xml:space="preserve">veya sigorta şirketine </w:t>
      </w:r>
      <w:r w:rsidRPr="00D15602">
        <w:rPr>
          <w:sz w:val="22"/>
          <w:szCs w:val="22"/>
        </w:rPr>
        <w:t>iade edilir. Teminat mektubu dışındaki teminatlar sürenin bitiminde Hazineye gelir kaydedilir.</w:t>
      </w:r>
    </w:p>
    <w:p w14:paraId="21E3D4D3" w14:textId="77777777" w:rsidR="00F10F17" w:rsidRPr="00D15602" w:rsidRDefault="002B01D3" w:rsidP="002B01D3">
      <w:pPr>
        <w:spacing w:after="120"/>
        <w:jc w:val="both"/>
        <w:rPr>
          <w:b/>
          <w:sz w:val="22"/>
          <w:szCs w:val="22"/>
        </w:rPr>
      </w:pPr>
      <w:r w:rsidRPr="00D15602">
        <w:rPr>
          <w:b/>
          <w:color w:val="000000"/>
          <w:sz w:val="22"/>
          <w:szCs w:val="22"/>
        </w:rPr>
        <w:t>12.6.</w:t>
      </w:r>
      <w:r w:rsidRPr="00D15602">
        <w:rPr>
          <w:color w:val="000000"/>
          <w:sz w:val="22"/>
          <w:szCs w:val="22"/>
        </w:rPr>
        <w:t xml:space="preserve"> Her ne suretle olursa olsun, İdarece alınan teminatlar haczedilemez ve üzerine ihtiyati tedbir konulamaz.</w:t>
      </w:r>
    </w:p>
    <w:p w14:paraId="3C6875AC" w14:textId="77777777" w:rsidR="007951EB" w:rsidRPr="00D15602" w:rsidRDefault="007951EB" w:rsidP="00A37ED8">
      <w:pPr>
        <w:spacing w:after="120"/>
        <w:jc w:val="both"/>
        <w:rPr>
          <w:b/>
          <w:sz w:val="22"/>
          <w:szCs w:val="22"/>
        </w:rPr>
      </w:pPr>
      <w:r w:rsidRPr="00D15602">
        <w:rPr>
          <w:b/>
          <w:sz w:val="22"/>
          <w:szCs w:val="22"/>
        </w:rPr>
        <w:t xml:space="preserve">Madde 13- </w:t>
      </w:r>
      <w:r w:rsidR="00513172" w:rsidRPr="00D15602">
        <w:rPr>
          <w:b/>
          <w:sz w:val="22"/>
          <w:szCs w:val="22"/>
        </w:rPr>
        <w:t>Ödeme yeri ve şartları</w:t>
      </w:r>
    </w:p>
    <w:p w14:paraId="0E772B38" w14:textId="77777777" w:rsidR="007951EB" w:rsidRPr="00D15602" w:rsidRDefault="007951EB" w:rsidP="00A37ED8">
      <w:pPr>
        <w:spacing w:after="120"/>
        <w:jc w:val="both"/>
        <w:rPr>
          <w:sz w:val="22"/>
          <w:szCs w:val="22"/>
        </w:rPr>
      </w:pPr>
      <w:r w:rsidRPr="00D15602">
        <w:rPr>
          <w:b/>
          <w:sz w:val="22"/>
          <w:szCs w:val="22"/>
        </w:rPr>
        <w:t>13.1. </w:t>
      </w:r>
      <w:r w:rsidR="00D76862" w:rsidRPr="00D15602">
        <w:rPr>
          <w:b/>
          <w:sz w:val="22"/>
          <w:szCs w:val="22"/>
        </w:rPr>
        <w:t>(Değişik: 03/07/2009-27277R.G. / 35 </w:t>
      </w:r>
      <w:proofErr w:type="spellStart"/>
      <w:r w:rsidR="00D76862" w:rsidRPr="00D15602">
        <w:rPr>
          <w:b/>
          <w:sz w:val="22"/>
          <w:szCs w:val="22"/>
        </w:rPr>
        <w:t>md.</w:t>
      </w:r>
      <w:proofErr w:type="spellEnd"/>
      <w:r w:rsidR="00D76862" w:rsidRPr="00D15602">
        <w:rPr>
          <w:b/>
          <w:sz w:val="22"/>
          <w:szCs w:val="22"/>
        </w:rPr>
        <w:t>)</w:t>
      </w:r>
      <w:r w:rsidRPr="00D15602">
        <w:rPr>
          <w:sz w:val="22"/>
          <w:szCs w:val="22"/>
        </w:rPr>
        <w:t>Sözleşme bedeli </w:t>
      </w:r>
      <w:r w:rsidR="00090E63" w:rsidRPr="00D15602">
        <w:rPr>
          <w:sz w:val="22"/>
          <w:szCs w:val="22"/>
        </w:rPr>
        <w:t>(ilave işler nedeniyle meydana gelebilecek artışlara ilişkin bedel dahil)</w:t>
      </w:r>
      <w:r w:rsidR="00090E63" w:rsidRPr="00D15602">
        <w:rPr>
          <w:sz w:val="22"/>
          <w:szCs w:val="22"/>
          <w:vertAlign w:val="superscript"/>
        </w:rPr>
        <w:t xml:space="preserve">20.1 </w:t>
      </w:r>
      <w:proofErr w:type="gramStart"/>
      <w:r w:rsidRPr="00D15602">
        <w:rPr>
          <w:sz w:val="22"/>
          <w:szCs w:val="22"/>
        </w:rPr>
        <w:t>...........................................................</w:t>
      </w:r>
      <w:proofErr w:type="gramEnd"/>
      <w:r w:rsidRPr="00D15602">
        <w:rPr>
          <w:sz w:val="22"/>
          <w:szCs w:val="22"/>
        </w:rPr>
        <w:t>’de </w:t>
      </w:r>
      <w:r w:rsidRPr="00D15602">
        <w:rPr>
          <w:rStyle w:val="DipnotBavurusu"/>
          <w:sz w:val="22"/>
          <w:szCs w:val="22"/>
        </w:rPr>
        <w:footnoteReference w:id="20"/>
      </w:r>
      <w:r w:rsidRPr="00D15602">
        <w:rPr>
          <w:sz w:val="22"/>
          <w:szCs w:val="22"/>
        </w:rPr>
        <w:t xml:space="preserve"> ve aşağıda öngörülen plan ve şartlar çerçevesinde ödenecektir </w:t>
      </w:r>
      <w:r w:rsidRPr="00D15602">
        <w:rPr>
          <w:rStyle w:val="DipnotBavurusu"/>
          <w:sz w:val="22"/>
          <w:szCs w:val="22"/>
        </w:rPr>
        <w:footnoteReference w:id="21"/>
      </w:r>
      <w:r w:rsidRPr="00D15602">
        <w:rPr>
          <w:sz w:val="22"/>
          <w:szCs w:val="22"/>
        </w:rPr>
        <w:t>:</w:t>
      </w:r>
    </w:p>
    <w:p w14:paraId="0CC1ADC2" w14:textId="77777777" w:rsidR="007951EB" w:rsidRPr="00D15602" w:rsidRDefault="007951EB" w:rsidP="00A37ED8">
      <w:pPr>
        <w:spacing w:after="120"/>
        <w:jc w:val="both"/>
        <w:rPr>
          <w:sz w:val="22"/>
          <w:szCs w:val="22"/>
        </w:rPr>
      </w:pPr>
      <w:r w:rsidRPr="00D15602">
        <w:rPr>
          <w:sz w:val="22"/>
          <w:szCs w:val="22"/>
        </w:rPr>
        <w:lastRenderedPageBreak/>
        <w:tab/>
        <w:t>..................................................................................................</w:t>
      </w:r>
      <w:r w:rsidR="00170A6D" w:rsidRPr="00D15602">
        <w:rPr>
          <w:sz w:val="22"/>
          <w:szCs w:val="22"/>
        </w:rPr>
        <w:t>.................</w:t>
      </w:r>
    </w:p>
    <w:p w14:paraId="7D33979B" w14:textId="77777777" w:rsidR="007951EB" w:rsidRPr="00D15602" w:rsidRDefault="007951EB" w:rsidP="00A37ED8">
      <w:pPr>
        <w:spacing w:after="120"/>
        <w:jc w:val="both"/>
        <w:rPr>
          <w:sz w:val="22"/>
          <w:szCs w:val="22"/>
        </w:rPr>
      </w:pPr>
      <w:r w:rsidRPr="00D15602">
        <w:rPr>
          <w:sz w:val="22"/>
          <w:szCs w:val="22"/>
        </w:rPr>
        <w:tab/>
        <w:t>............................................................................................</w:t>
      </w:r>
      <w:r w:rsidR="00170A6D" w:rsidRPr="00D15602">
        <w:rPr>
          <w:sz w:val="22"/>
          <w:szCs w:val="22"/>
        </w:rPr>
        <w:t>.......................</w:t>
      </w:r>
    </w:p>
    <w:p w14:paraId="3F4C14FD" w14:textId="345E4080" w:rsidR="007951EB" w:rsidRPr="00D15602" w:rsidRDefault="007951EB" w:rsidP="00A37ED8">
      <w:pPr>
        <w:spacing w:after="120"/>
        <w:jc w:val="both"/>
        <w:rPr>
          <w:sz w:val="22"/>
          <w:szCs w:val="22"/>
        </w:rPr>
      </w:pPr>
      <w:r w:rsidRPr="00D15602">
        <w:rPr>
          <w:b/>
          <w:sz w:val="22"/>
          <w:szCs w:val="22"/>
        </w:rPr>
        <w:t>13.2. </w:t>
      </w:r>
      <w:r w:rsidR="003079D2">
        <w:rPr>
          <w:rFonts w:eastAsia="Calibri"/>
          <w:b/>
          <w:sz w:val="22"/>
          <w:szCs w:val="22"/>
          <w:lang w:eastAsia="en-US"/>
        </w:rPr>
        <w:t xml:space="preserve">(Mülga madde: </w:t>
      </w:r>
      <w:proofErr w:type="gramStart"/>
      <w:r w:rsidR="003079D2">
        <w:rPr>
          <w:rFonts w:eastAsia="Calibri"/>
          <w:b/>
          <w:sz w:val="22"/>
          <w:szCs w:val="22"/>
          <w:lang w:eastAsia="en-US"/>
        </w:rPr>
        <w:t>29/11/</w:t>
      </w:r>
      <w:r w:rsidR="00011857" w:rsidRPr="00D15602">
        <w:rPr>
          <w:rFonts w:eastAsia="Calibri"/>
          <w:b/>
          <w:sz w:val="22"/>
          <w:szCs w:val="22"/>
          <w:lang w:eastAsia="en-US"/>
        </w:rPr>
        <w:t>2016</w:t>
      </w:r>
      <w:proofErr w:type="gramEnd"/>
      <w:r w:rsidR="00011857" w:rsidRPr="00D15602">
        <w:rPr>
          <w:rFonts w:eastAsia="Calibri"/>
          <w:b/>
          <w:sz w:val="22"/>
          <w:szCs w:val="22"/>
          <w:lang w:eastAsia="en-US"/>
        </w:rPr>
        <w:t xml:space="preserve">-29903 R.G./7. </w:t>
      </w:r>
      <w:proofErr w:type="spellStart"/>
      <w:r w:rsidR="00011857" w:rsidRPr="00D15602">
        <w:rPr>
          <w:rFonts w:eastAsia="Calibri"/>
          <w:b/>
          <w:sz w:val="22"/>
          <w:szCs w:val="22"/>
          <w:lang w:eastAsia="en-US"/>
        </w:rPr>
        <w:t>md.</w:t>
      </w:r>
      <w:proofErr w:type="spellEnd"/>
      <w:r w:rsidR="00011857" w:rsidRPr="00D15602">
        <w:rPr>
          <w:rFonts w:eastAsia="Calibri"/>
          <w:b/>
          <w:sz w:val="22"/>
          <w:szCs w:val="22"/>
          <w:lang w:eastAsia="en-US"/>
        </w:rPr>
        <w:t>)</w:t>
      </w:r>
      <w:r w:rsidRPr="00D15602">
        <w:rPr>
          <w:rStyle w:val="DipnotBavurusu"/>
          <w:sz w:val="22"/>
          <w:szCs w:val="22"/>
        </w:rPr>
        <w:footnoteReference w:id="22"/>
      </w:r>
      <w:r w:rsidRPr="00D15602">
        <w:rPr>
          <w:sz w:val="22"/>
          <w:szCs w:val="22"/>
        </w:rPr>
        <w:t>.</w:t>
      </w:r>
    </w:p>
    <w:p w14:paraId="64CDF52A" w14:textId="77777777" w:rsidR="00AD012A" w:rsidRPr="00D15602" w:rsidRDefault="007951EB" w:rsidP="00A37ED8">
      <w:pPr>
        <w:spacing w:after="120"/>
        <w:jc w:val="both"/>
        <w:rPr>
          <w:sz w:val="22"/>
          <w:szCs w:val="22"/>
        </w:rPr>
      </w:pPr>
      <w:r w:rsidRPr="00D15602">
        <w:rPr>
          <w:b/>
          <w:sz w:val="22"/>
          <w:szCs w:val="22"/>
        </w:rPr>
        <w:t>13.3. </w:t>
      </w:r>
      <w:proofErr w:type="spellStart"/>
      <w:r w:rsidRPr="00D15602">
        <w:rPr>
          <w:sz w:val="22"/>
          <w:szCs w:val="22"/>
        </w:rPr>
        <w:t>Hakedişler</w:t>
      </w:r>
      <w:proofErr w:type="spellEnd"/>
      <w:r w:rsidRPr="00D15602">
        <w:rPr>
          <w:sz w:val="22"/>
          <w:szCs w:val="22"/>
        </w:rPr>
        <w:t xml:space="preserve"> ve Ödeme Şekli </w:t>
      </w:r>
      <w:r w:rsidRPr="00D15602">
        <w:rPr>
          <w:rStyle w:val="DipnotBavurusu"/>
          <w:sz w:val="22"/>
          <w:szCs w:val="22"/>
        </w:rPr>
        <w:footnoteReference w:id="23"/>
      </w:r>
    </w:p>
    <w:p w14:paraId="4C43427F" w14:textId="77777777" w:rsidR="007951EB" w:rsidRPr="00D15602" w:rsidRDefault="007951EB" w:rsidP="00A37ED8">
      <w:pPr>
        <w:spacing w:after="120"/>
        <w:jc w:val="both"/>
        <w:rPr>
          <w:sz w:val="22"/>
          <w:szCs w:val="22"/>
        </w:rPr>
      </w:pPr>
      <w:r w:rsidRPr="00D15602">
        <w:rPr>
          <w:b/>
          <w:sz w:val="22"/>
          <w:szCs w:val="22"/>
        </w:rPr>
        <w:lastRenderedPageBreak/>
        <w:t>13.3.1. </w:t>
      </w:r>
      <w:r w:rsidRPr="00D15602">
        <w:rPr>
          <w:sz w:val="22"/>
          <w:szCs w:val="22"/>
        </w:rPr>
        <w:t>..............................................................................................</w:t>
      </w:r>
      <w:r w:rsidR="00170A6D" w:rsidRPr="00D15602">
        <w:rPr>
          <w:sz w:val="22"/>
          <w:szCs w:val="22"/>
        </w:rPr>
        <w:t>......................</w:t>
      </w:r>
    </w:p>
    <w:p w14:paraId="4B5ACDBD" w14:textId="77777777" w:rsidR="007951EB" w:rsidRPr="00D15602" w:rsidRDefault="007951EB" w:rsidP="00A37ED8">
      <w:pPr>
        <w:spacing w:after="120"/>
        <w:jc w:val="both"/>
        <w:rPr>
          <w:sz w:val="22"/>
          <w:szCs w:val="22"/>
        </w:rPr>
      </w:pPr>
      <w:r w:rsidRPr="00D15602">
        <w:rPr>
          <w:b/>
          <w:sz w:val="22"/>
          <w:szCs w:val="22"/>
        </w:rPr>
        <w:t>13.3.2. </w:t>
      </w:r>
      <w:r w:rsidRPr="00D15602">
        <w:rPr>
          <w:sz w:val="22"/>
          <w:szCs w:val="22"/>
        </w:rPr>
        <w:t xml:space="preserve">Destekleyici mahiyetteki belgeler İdareye ulaştıktan sonra İdare, </w:t>
      </w:r>
      <w:proofErr w:type="spellStart"/>
      <w:r w:rsidRPr="00D15602">
        <w:rPr>
          <w:sz w:val="22"/>
          <w:szCs w:val="22"/>
        </w:rPr>
        <w:t>hakedişleri</w:t>
      </w:r>
      <w:proofErr w:type="spellEnd"/>
      <w:r w:rsidRPr="00D15602">
        <w:rPr>
          <w:sz w:val="22"/>
          <w:szCs w:val="22"/>
        </w:rPr>
        <w:t xml:space="preserve"> düzenleyerek en geç otuz (30) gün içinde Danışmana gerekli ödemenin yapılmasını temin edecektir. </w:t>
      </w:r>
      <w:proofErr w:type="spellStart"/>
      <w:r w:rsidRPr="00D15602">
        <w:rPr>
          <w:sz w:val="22"/>
          <w:szCs w:val="22"/>
        </w:rPr>
        <w:t>Hakedişlerin</w:t>
      </w:r>
      <w:proofErr w:type="spellEnd"/>
      <w:r w:rsidRPr="00D15602">
        <w:rPr>
          <w:sz w:val="22"/>
          <w:szCs w:val="22"/>
        </w:rPr>
        <w:t xml:space="preserve"> sadece gerekli belgelerle yeterli ölçüde tevsik edilmeyen bölümüne ait ödemeler geciktirilebilir. Fiili ödeme ile yapılmasına yetki verilen harcamalar arasında herhangi bir tutarsızlık ortaya çıktığı takdirde, İdare, bu farkı sonraki ödemelerin herhangi birine ilave edecek veya bu ödemelerden düşecektir. </w:t>
      </w:r>
    </w:p>
    <w:p w14:paraId="7593B010" w14:textId="77777777" w:rsidR="007951EB" w:rsidRPr="00D15602" w:rsidRDefault="007951EB" w:rsidP="00A37ED8">
      <w:pPr>
        <w:spacing w:after="120"/>
        <w:jc w:val="both"/>
        <w:rPr>
          <w:sz w:val="22"/>
          <w:szCs w:val="22"/>
        </w:rPr>
      </w:pPr>
      <w:r w:rsidRPr="00D15602">
        <w:rPr>
          <w:b/>
          <w:sz w:val="22"/>
          <w:szCs w:val="22"/>
        </w:rPr>
        <w:t>13.3.3. </w:t>
      </w:r>
      <w:proofErr w:type="spellStart"/>
      <w:r w:rsidRPr="00D15602">
        <w:rPr>
          <w:sz w:val="22"/>
          <w:szCs w:val="22"/>
        </w:rPr>
        <w:t>Hakediş</w:t>
      </w:r>
      <w:proofErr w:type="spellEnd"/>
      <w:r w:rsidRPr="00D15602">
        <w:rPr>
          <w:sz w:val="22"/>
          <w:szCs w:val="22"/>
        </w:rPr>
        <w:t xml:space="preserve"> raporu düzenlendikten sonra bir hafta içinde yüklenici raporu imzalamazsa Kontrol Teşkilatı, </w:t>
      </w:r>
      <w:proofErr w:type="spellStart"/>
      <w:r w:rsidRPr="00D15602">
        <w:rPr>
          <w:sz w:val="22"/>
          <w:szCs w:val="22"/>
        </w:rPr>
        <w:t>hakediş</w:t>
      </w:r>
      <w:proofErr w:type="spellEnd"/>
      <w:r w:rsidRPr="00D15602">
        <w:rPr>
          <w:sz w:val="22"/>
          <w:szCs w:val="22"/>
        </w:rPr>
        <w:t xml:space="preserve"> raporunu İdareye gönderir ve rapor Danışman tarafından imzalanıncaya kadar İdarede hiçbir işlem yapılmaksızın bekletilir. Danışman </w:t>
      </w:r>
      <w:proofErr w:type="spellStart"/>
      <w:r w:rsidRPr="00D15602">
        <w:rPr>
          <w:sz w:val="22"/>
          <w:szCs w:val="22"/>
        </w:rPr>
        <w:t>hakediş</w:t>
      </w:r>
      <w:proofErr w:type="spellEnd"/>
      <w:r w:rsidRPr="00D15602">
        <w:rPr>
          <w:sz w:val="22"/>
          <w:szCs w:val="22"/>
        </w:rPr>
        <w:t xml:space="preserve"> raporlarını zamanında imzalamazsa, ödemede meydana gelecek gecikmeden dolayı hiçbir </w:t>
      </w:r>
      <w:proofErr w:type="gramStart"/>
      <w:r w:rsidRPr="00D15602">
        <w:rPr>
          <w:sz w:val="22"/>
          <w:szCs w:val="22"/>
        </w:rPr>
        <w:t>şikayet</w:t>
      </w:r>
      <w:proofErr w:type="gramEnd"/>
      <w:r w:rsidRPr="00D15602">
        <w:rPr>
          <w:sz w:val="22"/>
          <w:szCs w:val="22"/>
        </w:rPr>
        <w:t xml:space="preserve"> ve istekte bulunamaz.</w:t>
      </w:r>
    </w:p>
    <w:p w14:paraId="3DD63EF0" w14:textId="77777777" w:rsidR="007951EB" w:rsidRPr="00D15602" w:rsidRDefault="00D64487" w:rsidP="00A37ED8">
      <w:pPr>
        <w:spacing w:after="120"/>
        <w:jc w:val="both"/>
        <w:rPr>
          <w:sz w:val="22"/>
          <w:szCs w:val="22"/>
        </w:rPr>
      </w:pPr>
      <w:r w:rsidRPr="00D15602">
        <w:rPr>
          <w:b/>
          <w:sz w:val="22"/>
          <w:szCs w:val="22"/>
        </w:rPr>
        <w:t>13.3.3.1.</w:t>
      </w:r>
      <w:r w:rsidR="007951EB" w:rsidRPr="00D15602">
        <w:rPr>
          <w:sz w:val="22"/>
          <w:szCs w:val="22"/>
        </w:rPr>
        <w:t xml:space="preserve">Hazırlanan ve iki tarafça imzalanmış bulunan geçici </w:t>
      </w:r>
      <w:proofErr w:type="spellStart"/>
      <w:r w:rsidR="007951EB" w:rsidRPr="00D15602">
        <w:rPr>
          <w:sz w:val="22"/>
          <w:szCs w:val="22"/>
        </w:rPr>
        <w:t>hakediş</w:t>
      </w:r>
      <w:proofErr w:type="spellEnd"/>
      <w:r w:rsidR="007951EB" w:rsidRPr="00D15602">
        <w:rPr>
          <w:sz w:val="22"/>
          <w:szCs w:val="22"/>
        </w:rPr>
        <w:t xml:space="preserve"> raporu, tahakkuk işlemi yapılıncaya kadar, yetkili makamlar tarafından düzeltilebilir. Ancak bu düzeltme sırasında eski rakam ve yazıların okunabilir şekilde çizilmiş olarak </w:t>
      </w:r>
      <w:proofErr w:type="spellStart"/>
      <w:r w:rsidR="007951EB" w:rsidRPr="00D15602">
        <w:rPr>
          <w:sz w:val="22"/>
          <w:szCs w:val="22"/>
        </w:rPr>
        <w:t>hakediş</w:t>
      </w:r>
      <w:proofErr w:type="spellEnd"/>
      <w:r w:rsidR="007951EB" w:rsidRPr="00D15602">
        <w:rPr>
          <w:sz w:val="22"/>
          <w:szCs w:val="22"/>
        </w:rPr>
        <w:t xml:space="preserve"> raporunda bulunması ve düzeltme yapan yetkililerin imzasını taşıması gereklidir. Ancak bu düzeltmeler yeniden sayfa düzenlemeyi gerektirecek ölçüde fazla ise, esas sayfa üzerinde düzeltmenin yapıldığına ilişkin açıklama bulunmak şartı ile yeniden ayrı bir sayfa düzenlenip </w:t>
      </w:r>
      <w:proofErr w:type="spellStart"/>
      <w:r w:rsidR="007951EB" w:rsidRPr="00D15602">
        <w:rPr>
          <w:sz w:val="22"/>
          <w:szCs w:val="22"/>
        </w:rPr>
        <w:t>hakediş</w:t>
      </w:r>
      <w:proofErr w:type="spellEnd"/>
      <w:r w:rsidR="007951EB" w:rsidRPr="00D15602">
        <w:rPr>
          <w:sz w:val="22"/>
          <w:szCs w:val="22"/>
        </w:rPr>
        <w:t xml:space="preserve"> raporuna eklenir.</w:t>
      </w:r>
    </w:p>
    <w:p w14:paraId="5F395108" w14:textId="77777777" w:rsidR="007951EB" w:rsidRPr="00D15602" w:rsidRDefault="00D64487" w:rsidP="00A37ED8">
      <w:pPr>
        <w:spacing w:after="120"/>
        <w:jc w:val="both"/>
        <w:rPr>
          <w:sz w:val="22"/>
          <w:szCs w:val="22"/>
        </w:rPr>
      </w:pPr>
      <w:r w:rsidRPr="00D15602">
        <w:rPr>
          <w:b/>
          <w:sz w:val="22"/>
          <w:szCs w:val="22"/>
        </w:rPr>
        <w:t>13.3.3.2.</w:t>
      </w:r>
      <w:r w:rsidR="007951EB" w:rsidRPr="00D15602">
        <w:rPr>
          <w:sz w:val="22"/>
          <w:szCs w:val="22"/>
        </w:rPr>
        <w:t xml:space="preserve">Danışmanın geçici </w:t>
      </w:r>
      <w:proofErr w:type="spellStart"/>
      <w:r w:rsidR="007951EB" w:rsidRPr="00D15602">
        <w:rPr>
          <w:sz w:val="22"/>
          <w:szCs w:val="22"/>
        </w:rPr>
        <w:t>hakedişleri</w:t>
      </w:r>
      <w:proofErr w:type="spellEnd"/>
      <w:r w:rsidR="007951EB" w:rsidRPr="00D15602">
        <w:rPr>
          <w:sz w:val="22"/>
          <w:szCs w:val="22"/>
        </w:rPr>
        <w:t xml:space="preserve">, itirazı olduğu takdirde, karşı görüşlerinin neler olduğunu ve dayandığı gerçekleri, İdareye vereceği ve bir örneğini de </w:t>
      </w:r>
      <w:proofErr w:type="spellStart"/>
      <w:r w:rsidR="007951EB" w:rsidRPr="00D15602">
        <w:rPr>
          <w:sz w:val="22"/>
          <w:szCs w:val="22"/>
        </w:rPr>
        <w:t>hakediş</w:t>
      </w:r>
      <w:proofErr w:type="spellEnd"/>
      <w:r w:rsidR="007951EB" w:rsidRPr="00D15602">
        <w:rPr>
          <w:sz w:val="22"/>
          <w:szCs w:val="22"/>
        </w:rPr>
        <w:t xml:space="preserve"> Raporuna ekleyeceği dilekçesinde açıklaması ve </w:t>
      </w:r>
      <w:proofErr w:type="spellStart"/>
      <w:r w:rsidR="007951EB" w:rsidRPr="00D15602">
        <w:rPr>
          <w:sz w:val="22"/>
          <w:szCs w:val="22"/>
        </w:rPr>
        <w:t>hakediş</w:t>
      </w:r>
      <w:proofErr w:type="spellEnd"/>
      <w:r w:rsidR="007951EB" w:rsidRPr="00D15602">
        <w:rPr>
          <w:sz w:val="22"/>
          <w:szCs w:val="22"/>
        </w:rPr>
        <w:t xml:space="preserve"> raporunun “İdareye verilen ........tarihli dilekçemde yazılı ihtirazı kayıtla" cümlesini yazarak ya da bu anlama gelecek bir itiraz şerhi ile imzalaması gereklidir. Eğer Danışmanın, </w:t>
      </w:r>
      <w:proofErr w:type="spellStart"/>
      <w:r w:rsidR="007951EB" w:rsidRPr="00D15602">
        <w:rPr>
          <w:sz w:val="22"/>
          <w:szCs w:val="22"/>
        </w:rPr>
        <w:t>hakediş</w:t>
      </w:r>
      <w:proofErr w:type="spellEnd"/>
      <w:r w:rsidR="007951EB" w:rsidRPr="00D15602">
        <w:rPr>
          <w:sz w:val="22"/>
          <w:szCs w:val="22"/>
        </w:rPr>
        <w:t xml:space="preserve"> raporunun imzalanmasından sonra tahakkuk işlemi yapılıncaya kadar, yetkililer tarafından </w:t>
      </w:r>
      <w:proofErr w:type="spellStart"/>
      <w:r w:rsidR="007951EB" w:rsidRPr="00D15602">
        <w:rPr>
          <w:sz w:val="22"/>
          <w:szCs w:val="22"/>
        </w:rPr>
        <w:t>hakediş</w:t>
      </w:r>
      <w:proofErr w:type="spellEnd"/>
      <w:r w:rsidR="007951EB" w:rsidRPr="00D15602">
        <w:rPr>
          <w:sz w:val="22"/>
          <w:szCs w:val="22"/>
        </w:rPr>
        <w:t xml:space="preserve"> raporunda yapılabilecek düzeltmelere bir itirazı olursa </w:t>
      </w:r>
      <w:proofErr w:type="spellStart"/>
      <w:r w:rsidR="007951EB" w:rsidRPr="00D15602">
        <w:rPr>
          <w:sz w:val="22"/>
          <w:szCs w:val="22"/>
        </w:rPr>
        <w:t>hakedişin</w:t>
      </w:r>
      <w:proofErr w:type="spellEnd"/>
      <w:r w:rsidR="007951EB" w:rsidRPr="00D15602">
        <w:rPr>
          <w:sz w:val="22"/>
          <w:szCs w:val="22"/>
        </w:rPr>
        <w:t xml:space="preserve"> kendisine ödendiği tarihten başlamak üzere en çok on gün içinde bu itirazını dilekçe ile İdareye bildirmek zorundadır. Danışman itirazlarını bu şekilde bildirmediği takdirde </w:t>
      </w:r>
      <w:proofErr w:type="spellStart"/>
      <w:r w:rsidR="007951EB" w:rsidRPr="00D15602">
        <w:rPr>
          <w:sz w:val="22"/>
          <w:szCs w:val="22"/>
        </w:rPr>
        <w:t>hakedişi</w:t>
      </w:r>
      <w:proofErr w:type="spellEnd"/>
      <w:r w:rsidR="007951EB" w:rsidRPr="00D15602">
        <w:rPr>
          <w:sz w:val="22"/>
          <w:szCs w:val="22"/>
        </w:rPr>
        <w:t xml:space="preserve"> olduğu gibi kabul etmiş sayılır.</w:t>
      </w:r>
    </w:p>
    <w:p w14:paraId="34E68390" w14:textId="77777777" w:rsidR="007951EB" w:rsidRPr="00D15602" w:rsidRDefault="00D64487" w:rsidP="00A37ED8">
      <w:pPr>
        <w:spacing w:after="120"/>
        <w:jc w:val="both"/>
        <w:rPr>
          <w:sz w:val="22"/>
          <w:szCs w:val="22"/>
        </w:rPr>
      </w:pPr>
      <w:r w:rsidRPr="00D15602">
        <w:rPr>
          <w:b/>
          <w:sz w:val="22"/>
          <w:szCs w:val="22"/>
        </w:rPr>
        <w:t>13.3.3.3.</w:t>
      </w:r>
      <w:r w:rsidR="007951EB" w:rsidRPr="00D15602">
        <w:rPr>
          <w:sz w:val="22"/>
          <w:szCs w:val="22"/>
        </w:rPr>
        <w:t xml:space="preserve">Her </w:t>
      </w:r>
      <w:proofErr w:type="spellStart"/>
      <w:r w:rsidR="007951EB" w:rsidRPr="00D15602">
        <w:rPr>
          <w:sz w:val="22"/>
          <w:szCs w:val="22"/>
        </w:rPr>
        <w:t>hakediş</w:t>
      </w:r>
      <w:proofErr w:type="spellEnd"/>
      <w:r w:rsidR="007951EB" w:rsidRPr="00D15602">
        <w:rPr>
          <w:sz w:val="22"/>
          <w:szCs w:val="22"/>
        </w:rPr>
        <w:t xml:space="preserve"> tutarına eğer sözleşmede öngörülmüşse eklenecek miktar dahil edilir. Bulunan miktardan, bir önceki </w:t>
      </w:r>
      <w:proofErr w:type="spellStart"/>
      <w:r w:rsidR="007951EB" w:rsidRPr="00D15602">
        <w:rPr>
          <w:sz w:val="22"/>
          <w:szCs w:val="22"/>
        </w:rPr>
        <w:t>hakediş</w:t>
      </w:r>
      <w:proofErr w:type="spellEnd"/>
      <w:r w:rsidR="007951EB" w:rsidRPr="00D15602">
        <w:rPr>
          <w:sz w:val="22"/>
          <w:szCs w:val="22"/>
        </w:rPr>
        <w:t xml:space="preserve"> tutarı çıkarılarak bulunan miktara, ilgili mevzuata göre hesaplanacak Katma Değer Vergisi (KDV) eklenir. Bu miktardan sözleşmede yazılı kesintiler, varsa Danışman</w:t>
      </w:r>
      <w:r w:rsidR="00302EF4" w:rsidRPr="00D15602">
        <w:rPr>
          <w:sz w:val="22"/>
          <w:szCs w:val="22"/>
        </w:rPr>
        <w:t>ın</w:t>
      </w:r>
      <w:r w:rsidR="007951EB" w:rsidRPr="00D15602">
        <w:rPr>
          <w:sz w:val="22"/>
          <w:szCs w:val="22"/>
        </w:rPr>
        <w:t xml:space="preserve"> İdareye olan borçları ve cezalar ile kanunen alınması gereken vergiler kesilir. </w:t>
      </w:r>
      <w:proofErr w:type="spellStart"/>
      <w:r w:rsidR="007951EB" w:rsidRPr="00D15602">
        <w:rPr>
          <w:sz w:val="22"/>
          <w:szCs w:val="22"/>
        </w:rPr>
        <w:t>Hakediş</w:t>
      </w:r>
      <w:proofErr w:type="spellEnd"/>
      <w:r w:rsidR="007951EB" w:rsidRPr="00D15602">
        <w:rPr>
          <w:sz w:val="22"/>
          <w:szCs w:val="22"/>
        </w:rPr>
        <w:t xml:space="preserve"> Raporu, Danışman veya vekili tarafından imzalandığı tarihten başlamak üzere en geç sözleşmesinde yazılı sürenin sonunda, eğer sözleşmede bu hususta bir kayıt yoksa otuz gün içinde tahakkuka bağlanır. Bu tarihten başlamak üzere otuz gün içinde de ödeme yapılır.</w:t>
      </w:r>
    </w:p>
    <w:p w14:paraId="0A51F51F" w14:textId="77777777" w:rsidR="007951EB" w:rsidRPr="00D15602" w:rsidRDefault="007951EB" w:rsidP="00A37ED8">
      <w:pPr>
        <w:spacing w:after="120"/>
        <w:jc w:val="both"/>
        <w:rPr>
          <w:sz w:val="22"/>
          <w:szCs w:val="22"/>
        </w:rPr>
      </w:pPr>
      <w:bookmarkStart w:id="2" w:name="_Toc20040677"/>
      <w:r w:rsidRPr="00D15602">
        <w:rPr>
          <w:b/>
          <w:sz w:val="22"/>
          <w:szCs w:val="22"/>
        </w:rPr>
        <w:t>13.4. </w:t>
      </w:r>
      <w:r w:rsidRPr="00D15602">
        <w:rPr>
          <w:sz w:val="22"/>
          <w:szCs w:val="22"/>
        </w:rPr>
        <w:t>Danışmanın Başvuruda Bulunmaması</w:t>
      </w:r>
      <w:bookmarkEnd w:id="2"/>
    </w:p>
    <w:p w14:paraId="05355685" w14:textId="77777777" w:rsidR="007951EB" w:rsidRPr="00D15602" w:rsidRDefault="00D64487" w:rsidP="00A37ED8">
      <w:pPr>
        <w:spacing w:after="120"/>
        <w:jc w:val="both"/>
        <w:rPr>
          <w:sz w:val="22"/>
          <w:szCs w:val="22"/>
        </w:rPr>
      </w:pPr>
      <w:r w:rsidRPr="00D15602">
        <w:rPr>
          <w:b/>
          <w:sz w:val="22"/>
          <w:szCs w:val="22"/>
        </w:rPr>
        <w:t>13.4.1.</w:t>
      </w:r>
      <w:r w:rsidR="007951EB" w:rsidRPr="00D15602">
        <w:rPr>
          <w:sz w:val="22"/>
          <w:szCs w:val="22"/>
        </w:rPr>
        <w:t xml:space="preserve">Danışman, </w:t>
      </w:r>
      <w:proofErr w:type="spellStart"/>
      <w:r w:rsidR="007951EB" w:rsidRPr="00D15602">
        <w:rPr>
          <w:sz w:val="22"/>
          <w:szCs w:val="22"/>
        </w:rPr>
        <w:t>hakediş</w:t>
      </w:r>
      <w:proofErr w:type="spellEnd"/>
      <w:r w:rsidR="007951EB" w:rsidRPr="00D15602">
        <w:rPr>
          <w:sz w:val="22"/>
          <w:szCs w:val="22"/>
        </w:rPr>
        <w:t xml:space="preserve"> başvurusunda bulunmadığı taktirde İdare, en çok üç ay içinde, tek taraflı olarak </w:t>
      </w:r>
      <w:proofErr w:type="spellStart"/>
      <w:r w:rsidR="007951EB" w:rsidRPr="00D15602">
        <w:rPr>
          <w:sz w:val="22"/>
          <w:szCs w:val="22"/>
        </w:rPr>
        <w:t>hakediş</w:t>
      </w:r>
      <w:proofErr w:type="spellEnd"/>
      <w:r w:rsidR="007951EB" w:rsidRPr="00D15602">
        <w:rPr>
          <w:sz w:val="22"/>
          <w:szCs w:val="22"/>
        </w:rPr>
        <w:t xml:space="preserve"> düzenleyebilir.</w:t>
      </w:r>
    </w:p>
    <w:p w14:paraId="6A44DEE4" w14:textId="77777777" w:rsidR="00AB7AF3" w:rsidRPr="00D15602" w:rsidRDefault="00AB7AF3" w:rsidP="00A37ED8">
      <w:pPr>
        <w:spacing w:after="120"/>
        <w:jc w:val="both"/>
        <w:rPr>
          <w:sz w:val="22"/>
          <w:szCs w:val="22"/>
        </w:rPr>
      </w:pPr>
    </w:p>
    <w:p w14:paraId="6F27C1F8" w14:textId="77777777" w:rsidR="00AB7AF3" w:rsidRPr="00D15602" w:rsidRDefault="00AB7AF3" w:rsidP="00AB7AF3">
      <w:pPr>
        <w:spacing w:after="120"/>
        <w:jc w:val="both"/>
        <w:rPr>
          <w:sz w:val="22"/>
          <w:szCs w:val="22"/>
        </w:rPr>
      </w:pPr>
      <w:r w:rsidRPr="00D15602">
        <w:rPr>
          <w:b/>
          <w:sz w:val="22"/>
          <w:szCs w:val="22"/>
        </w:rPr>
        <w:t xml:space="preserve">Madde 14- Avans verilmesi, şartları ve miktarı (Değişik:16/07/2011-27996 R.G./29 </w:t>
      </w:r>
      <w:proofErr w:type="spellStart"/>
      <w:r w:rsidRPr="00D15602">
        <w:rPr>
          <w:b/>
          <w:sz w:val="22"/>
          <w:szCs w:val="22"/>
        </w:rPr>
        <w:t>md.</w:t>
      </w:r>
      <w:proofErr w:type="spellEnd"/>
      <w:r w:rsidRPr="00D15602">
        <w:rPr>
          <w:b/>
          <w:sz w:val="22"/>
          <w:szCs w:val="22"/>
        </w:rPr>
        <w:t>)</w:t>
      </w:r>
    </w:p>
    <w:p w14:paraId="63492B92" w14:textId="77777777" w:rsidR="00AB7AF3" w:rsidRPr="00D15602" w:rsidRDefault="00AB7AF3" w:rsidP="00AB7AF3">
      <w:pPr>
        <w:spacing w:after="120"/>
        <w:jc w:val="both"/>
        <w:rPr>
          <w:sz w:val="22"/>
          <w:szCs w:val="22"/>
        </w:rPr>
      </w:pPr>
      <w:r w:rsidRPr="00D15602">
        <w:rPr>
          <w:b/>
          <w:sz w:val="22"/>
          <w:szCs w:val="22"/>
        </w:rPr>
        <w:t>14.1.</w:t>
      </w:r>
      <w:r w:rsidRPr="00D15602">
        <w:rPr>
          <w:sz w:val="22"/>
          <w:szCs w:val="22"/>
        </w:rPr>
        <w:t xml:space="preserve"> Bu iş için </w:t>
      </w:r>
      <w:proofErr w:type="gramStart"/>
      <w:r w:rsidRPr="00D15602">
        <w:rPr>
          <w:sz w:val="22"/>
          <w:szCs w:val="22"/>
        </w:rPr>
        <w:t>………………………………………….………………</w:t>
      </w:r>
      <w:proofErr w:type="gramEnd"/>
      <w:r w:rsidRPr="00D15602">
        <w:rPr>
          <w:rStyle w:val="DipnotBavurusu"/>
          <w:sz w:val="22"/>
          <w:szCs w:val="22"/>
        </w:rPr>
        <w:footnoteReference w:id="24"/>
      </w:r>
    </w:p>
    <w:p w14:paraId="09197036" w14:textId="77777777" w:rsidR="00AB7AF3" w:rsidRPr="00D15602" w:rsidRDefault="00AB7AF3" w:rsidP="00AB7AF3">
      <w:pPr>
        <w:spacing w:after="120"/>
        <w:jc w:val="both"/>
        <w:rPr>
          <w:b/>
          <w:sz w:val="22"/>
          <w:szCs w:val="22"/>
        </w:rPr>
      </w:pPr>
      <w:r w:rsidRPr="00D15602">
        <w:rPr>
          <w:b/>
          <w:sz w:val="22"/>
          <w:szCs w:val="22"/>
        </w:rPr>
        <w:lastRenderedPageBreak/>
        <w:t xml:space="preserve">Madde 15-Fiyat farkı (Değişik:16/07/2011-27996 R.G./30 </w:t>
      </w:r>
      <w:proofErr w:type="spellStart"/>
      <w:r w:rsidRPr="00D15602">
        <w:rPr>
          <w:b/>
          <w:sz w:val="22"/>
          <w:szCs w:val="22"/>
        </w:rPr>
        <w:t>md.</w:t>
      </w:r>
      <w:proofErr w:type="spellEnd"/>
      <w:r w:rsidRPr="00D15602">
        <w:rPr>
          <w:b/>
          <w:sz w:val="22"/>
          <w:szCs w:val="22"/>
        </w:rPr>
        <w:t>)</w:t>
      </w:r>
    </w:p>
    <w:p w14:paraId="2FF277DF" w14:textId="77777777" w:rsidR="00AB7AF3" w:rsidRPr="00D15602" w:rsidRDefault="00AB7AF3" w:rsidP="00AB7AF3">
      <w:pPr>
        <w:spacing w:after="120"/>
        <w:jc w:val="both"/>
        <w:rPr>
          <w:sz w:val="22"/>
          <w:szCs w:val="22"/>
        </w:rPr>
      </w:pPr>
      <w:r w:rsidRPr="00D15602">
        <w:rPr>
          <w:b/>
          <w:sz w:val="22"/>
          <w:szCs w:val="22"/>
        </w:rPr>
        <w:t>15.1. </w:t>
      </w:r>
      <w:r w:rsidRPr="00D15602">
        <w:rPr>
          <w:sz w:val="22"/>
          <w:szCs w:val="22"/>
        </w:rPr>
        <w:t> </w:t>
      </w:r>
      <w:proofErr w:type="gramStart"/>
      <w:r w:rsidRPr="00D15602">
        <w:rPr>
          <w:sz w:val="22"/>
          <w:szCs w:val="22"/>
        </w:rPr>
        <w:t>....................................................................................................................</w:t>
      </w:r>
      <w:proofErr w:type="gramEnd"/>
      <w:r w:rsidRPr="00D15602">
        <w:rPr>
          <w:rStyle w:val="DipnotBavurusu"/>
          <w:sz w:val="22"/>
          <w:szCs w:val="22"/>
        </w:rPr>
        <w:footnoteReference w:id="25"/>
      </w:r>
    </w:p>
    <w:p w14:paraId="03ED7EF5" w14:textId="77777777" w:rsidR="00AB7AF3" w:rsidRPr="00D15602" w:rsidRDefault="00AB7AF3" w:rsidP="00AB7AF3">
      <w:pPr>
        <w:spacing w:after="120"/>
        <w:jc w:val="both"/>
        <w:rPr>
          <w:sz w:val="22"/>
          <w:szCs w:val="22"/>
          <w:vertAlign w:val="superscript"/>
        </w:rPr>
      </w:pPr>
      <w:r w:rsidRPr="00D15602">
        <w:rPr>
          <w:b/>
          <w:sz w:val="22"/>
          <w:szCs w:val="22"/>
        </w:rPr>
        <w:t>15.1.1.</w:t>
      </w:r>
      <w:r w:rsidRPr="00D15602">
        <w:rPr>
          <w:sz w:val="22"/>
          <w:szCs w:val="22"/>
        </w:rPr>
        <w:t> …………………………………………………………………………</w:t>
      </w:r>
      <w:r w:rsidRPr="00D15602">
        <w:rPr>
          <w:sz w:val="22"/>
          <w:szCs w:val="22"/>
          <w:vertAlign w:val="superscript"/>
        </w:rPr>
        <w:t>25.1</w:t>
      </w:r>
    </w:p>
    <w:p w14:paraId="492C216B" w14:textId="77777777" w:rsidR="007951EB" w:rsidRPr="00D15602" w:rsidRDefault="007951EB" w:rsidP="00A37ED8">
      <w:pPr>
        <w:spacing w:after="120"/>
        <w:jc w:val="both"/>
        <w:rPr>
          <w:b/>
          <w:sz w:val="22"/>
          <w:szCs w:val="22"/>
        </w:rPr>
      </w:pPr>
      <w:r w:rsidRPr="00D15602">
        <w:rPr>
          <w:b/>
          <w:sz w:val="22"/>
          <w:szCs w:val="22"/>
        </w:rPr>
        <w:t xml:space="preserve">Madde 16- </w:t>
      </w:r>
      <w:r w:rsidR="00513172" w:rsidRPr="00D15602">
        <w:rPr>
          <w:b/>
          <w:sz w:val="22"/>
          <w:szCs w:val="22"/>
        </w:rPr>
        <w:t xml:space="preserve">Alt yükleniciye ilişkin bilgiler ve sorumluluklar </w:t>
      </w:r>
    </w:p>
    <w:p w14:paraId="3D0AEA5A" w14:textId="77777777" w:rsidR="007951EB" w:rsidRPr="00D15602" w:rsidRDefault="007951EB" w:rsidP="00A37ED8">
      <w:pPr>
        <w:spacing w:after="120"/>
        <w:jc w:val="both"/>
        <w:rPr>
          <w:sz w:val="22"/>
          <w:szCs w:val="22"/>
        </w:rPr>
      </w:pPr>
      <w:r w:rsidRPr="00D15602">
        <w:rPr>
          <w:b/>
          <w:sz w:val="22"/>
          <w:szCs w:val="22"/>
        </w:rPr>
        <w:t>16.1. </w:t>
      </w:r>
      <w:r w:rsidRPr="00D15602">
        <w:rPr>
          <w:sz w:val="22"/>
          <w:szCs w:val="22"/>
        </w:rPr>
        <w:t>..............................................</w:t>
      </w:r>
      <w:r w:rsidR="00D03348" w:rsidRPr="00D15602">
        <w:rPr>
          <w:sz w:val="22"/>
          <w:szCs w:val="22"/>
        </w:rPr>
        <w:t>................................................................</w:t>
      </w:r>
      <w:r w:rsidRPr="00D15602">
        <w:rPr>
          <w:sz w:val="22"/>
          <w:szCs w:val="22"/>
        </w:rPr>
        <w:t>.......</w:t>
      </w:r>
      <w:r w:rsidRPr="00D15602">
        <w:rPr>
          <w:rStyle w:val="DipnotBavurusu"/>
          <w:sz w:val="22"/>
          <w:szCs w:val="22"/>
        </w:rPr>
        <w:footnoteReference w:id="26"/>
      </w:r>
    </w:p>
    <w:p w14:paraId="66CD486C" w14:textId="77777777" w:rsidR="001A159E" w:rsidRPr="00D15602" w:rsidRDefault="001A159E" w:rsidP="00A37ED8">
      <w:pPr>
        <w:spacing w:after="120"/>
        <w:jc w:val="both"/>
        <w:rPr>
          <w:sz w:val="22"/>
          <w:szCs w:val="22"/>
        </w:rPr>
      </w:pPr>
      <w:r w:rsidRPr="00D15602">
        <w:rPr>
          <w:b/>
          <w:sz w:val="22"/>
          <w:szCs w:val="22"/>
        </w:rPr>
        <w:t>16.2. (Değişik:</w:t>
      </w:r>
      <w:proofErr w:type="gramStart"/>
      <w:r w:rsidRPr="00D15602">
        <w:rPr>
          <w:b/>
          <w:sz w:val="22"/>
          <w:szCs w:val="22"/>
        </w:rPr>
        <w:t>16/07/2011</w:t>
      </w:r>
      <w:proofErr w:type="gramEnd"/>
      <w:r w:rsidRPr="00D15602">
        <w:rPr>
          <w:b/>
          <w:sz w:val="22"/>
          <w:szCs w:val="22"/>
        </w:rPr>
        <w:t xml:space="preserve">-27996 R.G./31 </w:t>
      </w:r>
      <w:proofErr w:type="spellStart"/>
      <w:r w:rsidRPr="00D15602">
        <w:rPr>
          <w:b/>
          <w:sz w:val="22"/>
          <w:szCs w:val="22"/>
        </w:rPr>
        <w:t>md.</w:t>
      </w:r>
      <w:proofErr w:type="spellEnd"/>
      <w:r w:rsidRPr="00D15602">
        <w:rPr>
          <w:b/>
          <w:sz w:val="22"/>
          <w:szCs w:val="22"/>
        </w:rPr>
        <w:t>)</w:t>
      </w:r>
      <w:r w:rsidRPr="00D15602">
        <w:rPr>
          <w:sz w:val="22"/>
          <w:szCs w:val="22"/>
        </w:rPr>
        <w:t xml:space="preserve"> 4734 sayılı Kanunun, 11 inci maddesi uyarınca ihaleye katılamayacak olanlar, 58 inci maddesi uyarınca ihalelere katılmaktan yasaklı olanlar ve 53 üncü maddesinin (b) bendinin (8) numaralı alt bendi gereğince alınacak Bakanlar Kurulu kararında </w:t>
      </w:r>
      <w:r w:rsidRPr="00D15602">
        <w:rPr>
          <w:sz w:val="22"/>
          <w:szCs w:val="22"/>
        </w:rPr>
        <w:lastRenderedPageBreak/>
        <w:t xml:space="preserve">belirtilen yabancı istekliler ile 4735 sayılı Kamu İhale Sözleşmeleri Kanununun 26 </w:t>
      </w:r>
      <w:proofErr w:type="spellStart"/>
      <w:r w:rsidRPr="00D15602">
        <w:rPr>
          <w:sz w:val="22"/>
          <w:szCs w:val="22"/>
        </w:rPr>
        <w:t>ncı</w:t>
      </w:r>
      <w:proofErr w:type="spellEnd"/>
      <w:r w:rsidRPr="00D15602">
        <w:rPr>
          <w:sz w:val="22"/>
          <w:szCs w:val="22"/>
        </w:rPr>
        <w:t xml:space="preserve"> maddesi uyarınca yasaklı olanlar alt yüklenici olamazlar.</w:t>
      </w:r>
    </w:p>
    <w:p w14:paraId="6C604D3E" w14:textId="77777777" w:rsidR="007951EB" w:rsidRPr="00D15602" w:rsidRDefault="007951EB" w:rsidP="00A37ED8">
      <w:pPr>
        <w:spacing w:after="120"/>
        <w:jc w:val="both"/>
        <w:rPr>
          <w:sz w:val="22"/>
          <w:szCs w:val="22"/>
        </w:rPr>
      </w:pPr>
      <w:r w:rsidRPr="00D15602">
        <w:rPr>
          <w:b/>
          <w:sz w:val="22"/>
          <w:szCs w:val="22"/>
        </w:rPr>
        <w:t>16.3. </w:t>
      </w:r>
      <w:r w:rsidRPr="00D15602">
        <w:rPr>
          <w:sz w:val="22"/>
          <w:szCs w:val="22"/>
        </w:rPr>
        <w:t xml:space="preserve">Danışman, alt yüklenicilerin seçimi hususunda basiretli bir tacir gibi davranmak ve halin icabı olarak kendisinden beklenen özen ve dikkati göstermek </w:t>
      </w:r>
      <w:proofErr w:type="spellStart"/>
      <w:proofErr w:type="gramStart"/>
      <w:r w:rsidRPr="00D15602">
        <w:rPr>
          <w:sz w:val="22"/>
          <w:szCs w:val="22"/>
        </w:rPr>
        <w:t>zorundadır.Danışman</w:t>
      </w:r>
      <w:proofErr w:type="spellEnd"/>
      <w:proofErr w:type="gramEnd"/>
      <w:r w:rsidRPr="00D15602">
        <w:rPr>
          <w:sz w:val="22"/>
          <w:szCs w:val="22"/>
        </w:rPr>
        <w:t xml:space="preserve"> 4734 sayılı Kamu İhale Kanununun 15 inci maddesi uyarınca alt yüklenicinin işlem ve eylemlerinden sorumludur.</w:t>
      </w:r>
    </w:p>
    <w:p w14:paraId="458046F3" w14:textId="77777777" w:rsidR="007951EB" w:rsidRPr="00D15602" w:rsidRDefault="007951EB" w:rsidP="00A37ED8">
      <w:pPr>
        <w:spacing w:after="120"/>
        <w:jc w:val="both"/>
        <w:rPr>
          <w:sz w:val="22"/>
          <w:szCs w:val="22"/>
        </w:rPr>
      </w:pPr>
      <w:r w:rsidRPr="00D15602">
        <w:rPr>
          <w:b/>
          <w:sz w:val="22"/>
          <w:szCs w:val="22"/>
        </w:rPr>
        <w:t>16.4. </w:t>
      </w:r>
      <w:r w:rsidR="001A159E" w:rsidRPr="00D15602">
        <w:rPr>
          <w:b/>
          <w:sz w:val="22"/>
          <w:szCs w:val="22"/>
        </w:rPr>
        <w:t>(İbare:</w:t>
      </w:r>
      <w:proofErr w:type="gramStart"/>
      <w:r w:rsidR="001A159E" w:rsidRPr="00D15602">
        <w:rPr>
          <w:b/>
          <w:sz w:val="22"/>
          <w:szCs w:val="22"/>
        </w:rPr>
        <w:t>16/07/2011</w:t>
      </w:r>
      <w:proofErr w:type="gramEnd"/>
      <w:r w:rsidR="001A159E" w:rsidRPr="00D15602">
        <w:rPr>
          <w:b/>
          <w:sz w:val="22"/>
          <w:szCs w:val="22"/>
        </w:rPr>
        <w:t xml:space="preserve">-27996 R.G./31 </w:t>
      </w:r>
      <w:proofErr w:type="spellStart"/>
      <w:r w:rsidR="001A159E" w:rsidRPr="00D15602">
        <w:rPr>
          <w:b/>
          <w:sz w:val="22"/>
          <w:szCs w:val="22"/>
        </w:rPr>
        <w:t>md.</w:t>
      </w:r>
      <w:proofErr w:type="spellEnd"/>
      <w:r w:rsidR="001A159E" w:rsidRPr="00D15602">
        <w:rPr>
          <w:b/>
          <w:sz w:val="22"/>
          <w:szCs w:val="22"/>
        </w:rPr>
        <w:t>)</w:t>
      </w:r>
      <w:r w:rsidRPr="00D15602">
        <w:rPr>
          <w:sz w:val="22"/>
          <w:szCs w:val="22"/>
        </w:rPr>
        <w:t>Alt yüklenicilere yaptırılacak işlerin tamamının veya bir kısmının, işin devamı sırasında zorunlu nedenlerle başka alt yüklenicilere yaptırılabilmesi için, İdarenin bu yeni alt yüklenici adaylarını yeterli bularak kabul etmesi, çalışmaya başlamadan önce bu yeni alt yüklenicilerle Danışmanın sözleşme yapması ve bunun bir örneğini İdareye vermesi gerekir. İdare, on beş gün içinde bu yeni alt yükleniciyi kabul edip etmediğini bildirerek, alt yükleniciyi değiştirilmesini veya işin bizzat Danışman tarafından yapılmasını talep edebilir.</w:t>
      </w:r>
    </w:p>
    <w:p w14:paraId="652EA2D4" w14:textId="77777777" w:rsidR="007951EB" w:rsidRPr="00D15602" w:rsidRDefault="00D64487" w:rsidP="00A37ED8">
      <w:pPr>
        <w:spacing w:after="120"/>
        <w:jc w:val="both"/>
        <w:rPr>
          <w:sz w:val="22"/>
          <w:szCs w:val="22"/>
        </w:rPr>
      </w:pPr>
      <w:r w:rsidRPr="00D15602">
        <w:rPr>
          <w:b/>
          <w:sz w:val="22"/>
          <w:szCs w:val="22"/>
        </w:rPr>
        <w:t xml:space="preserve">16.4. 1. </w:t>
      </w:r>
      <w:r w:rsidR="007951EB" w:rsidRPr="00D15602">
        <w:rPr>
          <w:sz w:val="22"/>
          <w:szCs w:val="22"/>
        </w:rPr>
        <w:t>İdarece uygun görülmesi kaydıyla alt yüklenicilere ait iş kısımlarında, işin yapımı sırasında değişiklik yapılabilir.</w:t>
      </w:r>
    </w:p>
    <w:p w14:paraId="492994F4" w14:textId="77777777" w:rsidR="007951EB" w:rsidRPr="00D15602" w:rsidRDefault="007951EB" w:rsidP="00A37ED8">
      <w:pPr>
        <w:spacing w:after="120"/>
        <w:jc w:val="both"/>
        <w:rPr>
          <w:sz w:val="22"/>
          <w:szCs w:val="22"/>
        </w:rPr>
      </w:pPr>
      <w:r w:rsidRPr="00D15602">
        <w:rPr>
          <w:b/>
          <w:sz w:val="22"/>
          <w:szCs w:val="22"/>
        </w:rPr>
        <w:t>16.5. </w:t>
      </w:r>
      <w:r w:rsidRPr="00D15602">
        <w:rPr>
          <w:sz w:val="22"/>
          <w:szCs w:val="22"/>
        </w:rPr>
        <w:t>İdare, alt yüklenici tarafından yapılan işlerin sözleşme ve eklerindeki hüküm ve şartlara uygun olmadığını tespit ederse, alt yüklenicinin değiştirilmesini veya işin bizzat Danışman tarafından yapılmasını isteyebilir.</w:t>
      </w:r>
    </w:p>
    <w:p w14:paraId="5B442ABB" w14:textId="77777777" w:rsidR="007951EB" w:rsidRPr="00D15602" w:rsidRDefault="007951EB" w:rsidP="00A37ED8">
      <w:pPr>
        <w:spacing w:after="120"/>
        <w:jc w:val="both"/>
        <w:rPr>
          <w:b/>
          <w:sz w:val="22"/>
          <w:szCs w:val="22"/>
        </w:rPr>
      </w:pPr>
      <w:r w:rsidRPr="00D15602">
        <w:rPr>
          <w:b/>
          <w:sz w:val="22"/>
          <w:szCs w:val="22"/>
        </w:rPr>
        <w:t>Madde 17- </w:t>
      </w:r>
      <w:r w:rsidR="00513172" w:rsidRPr="00D15602">
        <w:rPr>
          <w:b/>
          <w:sz w:val="22"/>
          <w:szCs w:val="22"/>
        </w:rPr>
        <w:t>Cezalar ve kesintiler</w:t>
      </w:r>
    </w:p>
    <w:p w14:paraId="61283CD2" w14:textId="77777777" w:rsidR="00D36C26" w:rsidRPr="00D15602" w:rsidRDefault="006773F9" w:rsidP="00D36C26">
      <w:pPr>
        <w:pStyle w:val="DipnotMetni"/>
        <w:tabs>
          <w:tab w:val="left" w:pos="567"/>
          <w:tab w:val="left" w:leader="dot" w:pos="8505"/>
        </w:tabs>
        <w:spacing w:after="120"/>
        <w:jc w:val="both"/>
        <w:rPr>
          <w:sz w:val="22"/>
          <w:szCs w:val="22"/>
        </w:rPr>
      </w:pPr>
      <w:r w:rsidRPr="00D15602">
        <w:rPr>
          <w:b/>
          <w:sz w:val="22"/>
          <w:szCs w:val="22"/>
        </w:rPr>
        <w:t>17.1. (Değişik: 03/07/2009-27277R.G. / 36 </w:t>
      </w:r>
      <w:proofErr w:type="spellStart"/>
      <w:r w:rsidRPr="00D15602">
        <w:rPr>
          <w:b/>
          <w:sz w:val="22"/>
          <w:szCs w:val="22"/>
        </w:rPr>
        <w:t>md.</w:t>
      </w:r>
      <w:proofErr w:type="spellEnd"/>
      <w:r w:rsidRPr="00D15602">
        <w:rPr>
          <w:b/>
          <w:sz w:val="22"/>
          <w:szCs w:val="22"/>
        </w:rPr>
        <w:t>) </w:t>
      </w:r>
      <w:r w:rsidRPr="00D15602">
        <w:rPr>
          <w:sz w:val="22"/>
          <w:szCs w:val="22"/>
        </w:rPr>
        <w:t>İdare tarafından uygulanacak cezalar aşağıda belirtilmiştir.</w:t>
      </w:r>
    </w:p>
    <w:p w14:paraId="5FB22BEA" w14:textId="77777777" w:rsidR="007951EB" w:rsidRPr="00D15602" w:rsidRDefault="00D36C26" w:rsidP="00D36C26">
      <w:pPr>
        <w:spacing w:after="120"/>
        <w:jc w:val="both"/>
        <w:rPr>
          <w:sz w:val="22"/>
          <w:szCs w:val="22"/>
        </w:rPr>
      </w:pPr>
      <w:r w:rsidRPr="00D15602">
        <w:rPr>
          <w:b/>
          <w:sz w:val="22"/>
          <w:szCs w:val="22"/>
        </w:rPr>
        <w:t>17.1.1 </w:t>
      </w:r>
      <w:r w:rsidRPr="00D15602">
        <w:rPr>
          <w:rStyle w:val="DipnotBavurusu"/>
          <w:sz w:val="22"/>
          <w:szCs w:val="22"/>
        </w:rPr>
        <w:footnoteReference w:id="27"/>
      </w:r>
      <w:proofErr w:type="gramStart"/>
      <w:r w:rsidR="002E0EA9" w:rsidRPr="00D15602">
        <w:rPr>
          <w:sz w:val="22"/>
          <w:szCs w:val="22"/>
        </w:rPr>
        <w:t>………………………………………………………………………..</w:t>
      </w:r>
      <w:proofErr w:type="gramEnd"/>
      <w:r w:rsidRPr="00D15602">
        <w:rPr>
          <w:sz w:val="22"/>
          <w:szCs w:val="22"/>
        </w:rPr>
        <w:tab/>
      </w:r>
    </w:p>
    <w:p w14:paraId="514B91DD" w14:textId="77777777" w:rsidR="006773F9" w:rsidRPr="00D15602" w:rsidRDefault="006773F9" w:rsidP="00A37ED8">
      <w:pPr>
        <w:spacing w:after="120"/>
        <w:jc w:val="both"/>
        <w:rPr>
          <w:sz w:val="22"/>
          <w:szCs w:val="22"/>
        </w:rPr>
      </w:pPr>
      <w:r w:rsidRPr="00D15602">
        <w:rPr>
          <w:b/>
          <w:sz w:val="22"/>
          <w:szCs w:val="22"/>
        </w:rPr>
        <w:lastRenderedPageBreak/>
        <w:t>17.2. (Ek: 03/07/2009-27277R.G. / 36 </w:t>
      </w:r>
      <w:proofErr w:type="spellStart"/>
      <w:r w:rsidRPr="00D15602">
        <w:rPr>
          <w:b/>
          <w:sz w:val="22"/>
          <w:szCs w:val="22"/>
        </w:rPr>
        <w:t>md.</w:t>
      </w:r>
      <w:proofErr w:type="spellEnd"/>
      <w:r w:rsidRPr="00D15602">
        <w:rPr>
          <w:b/>
          <w:sz w:val="22"/>
          <w:szCs w:val="22"/>
        </w:rPr>
        <w:t>) </w:t>
      </w:r>
      <w:r w:rsidRPr="00D15602">
        <w:rPr>
          <w:sz w:val="22"/>
          <w:szCs w:val="22"/>
        </w:rPr>
        <w:t>Yukarıda belirtilen cezalar ayrıca protesto çekmeye gerek kalmaksızın yükleniciye yapılacak ödemelerden kesilir. Cezanın ödemelerden karşılanamaması halinde ceza tutarı yükleniciden ayrıca tahsil edilir.</w:t>
      </w:r>
    </w:p>
    <w:p w14:paraId="5B27ADAA" w14:textId="77777777" w:rsidR="007951EB" w:rsidRPr="00D15602" w:rsidRDefault="007951EB" w:rsidP="00A37ED8">
      <w:pPr>
        <w:spacing w:after="120"/>
        <w:jc w:val="both"/>
        <w:rPr>
          <w:sz w:val="22"/>
          <w:szCs w:val="22"/>
        </w:rPr>
      </w:pPr>
      <w:r w:rsidRPr="00D15602">
        <w:rPr>
          <w:b/>
          <w:sz w:val="22"/>
          <w:szCs w:val="22"/>
        </w:rPr>
        <w:t xml:space="preserve">Madde 18- </w:t>
      </w:r>
      <w:r w:rsidR="00513172" w:rsidRPr="00D15602">
        <w:rPr>
          <w:b/>
          <w:sz w:val="22"/>
          <w:szCs w:val="22"/>
        </w:rPr>
        <w:t>Süre uzatımı verilecek haller ve şartları</w:t>
      </w:r>
    </w:p>
    <w:p w14:paraId="1C3E3F8E" w14:textId="77777777" w:rsidR="007951EB" w:rsidRPr="00D15602" w:rsidRDefault="007951EB" w:rsidP="00A37ED8">
      <w:pPr>
        <w:spacing w:after="120"/>
        <w:jc w:val="both"/>
        <w:rPr>
          <w:sz w:val="22"/>
          <w:szCs w:val="22"/>
        </w:rPr>
      </w:pPr>
      <w:r w:rsidRPr="00D15602">
        <w:rPr>
          <w:b/>
          <w:sz w:val="22"/>
          <w:szCs w:val="22"/>
        </w:rPr>
        <w:t>18.1. </w:t>
      </w:r>
      <w:r w:rsidRPr="00D15602">
        <w:rPr>
          <w:sz w:val="22"/>
          <w:szCs w:val="22"/>
        </w:rPr>
        <w:t>Mücbir Sebepler: Danışmandan kaynaklanan bir kusurdan ileri gelmemiş ve taahhüdün yerine getirilmesine engel nitelikte olması, Danışmanın bu engeli ortadan kaldırmaya gücünün yetmemesi, engel halin meydana geldiği tarihi izleyen yirmi (20) gün içinde Danışmanın İdareye yazılı olarak bildirimde bulunması ve bu durumun yetkili merciler tarafından belgelendirilmesi kaydıyla aşağıda belirtilen haller mücbir sebep olarak kabul edilir:</w:t>
      </w:r>
    </w:p>
    <w:p w14:paraId="1B18FA89" w14:textId="77777777" w:rsidR="007951EB" w:rsidRPr="00D15602" w:rsidRDefault="007951EB" w:rsidP="00A37ED8">
      <w:pPr>
        <w:spacing w:after="120"/>
        <w:jc w:val="both"/>
        <w:rPr>
          <w:sz w:val="22"/>
          <w:szCs w:val="22"/>
        </w:rPr>
      </w:pPr>
      <w:r w:rsidRPr="00D15602">
        <w:rPr>
          <w:sz w:val="22"/>
          <w:szCs w:val="22"/>
        </w:rPr>
        <w:tab/>
        <w:t>a) Doğal afetler,</w:t>
      </w:r>
    </w:p>
    <w:p w14:paraId="28502C58" w14:textId="77777777" w:rsidR="007951EB" w:rsidRPr="00D15602" w:rsidRDefault="007951EB" w:rsidP="00A37ED8">
      <w:pPr>
        <w:spacing w:after="120"/>
        <w:jc w:val="both"/>
        <w:rPr>
          <w:sz w:val="22"/>
          <w:szCs w:val="22"/>
        </w:rPr>
      </w:pPr>
      <w:r w:rsidRPr="00D15602">
        <w:rPr>
          <w:sz w:val="22"/>
          <w:szCs w:val="22"/>
        </w:rPr>
        <w:tab/>
        <w:t>b) Kanuni grev,</w:t>
      </w:r>
    </w:p>
    <w:p w14:paraId="26C1E5E4" w14:textId="77777777" w:rsidR="007951EB" w:rsidRPr="00D15602" w:rsidRDefault="007951EB" w:rsidP="00A37ED8">
      <w:pPr>
        <w:spacing w:after="120"/>
        <w:jc w:val="both"/>
        <w:rPr>
          <w:sz w:val="22"/>
          <w:szCs w:val="22"/>
        </w:rPr>
      </w:pPr>
      <w:r w:rsidRPr="00D15602">
        <w:rPr>
          <w:sz w:val="22"/>
          <w:szCs w:val="22"/>
        </w:rPr>
        <w:tab/>
        <w:t>c) Genel salgın hastalık,</w:t>
      </w:r>
    </w:p>
    <w:p w14:paraId="779D1EF6" w14:textId="77777777" w:rsidR="007951EB" w:rsidRPr="00D15602" w:rsidRDefault="007951EB" w:rsidP="00A37ED8">
      <w:pPr>
        <w:spacing w:after="120"/>
        <w:jc w:val="both"/>
        <w:rPr>
          <w:sz w:val="22"/>
          <w:szCs w:val="22"/>
        </w:rPr>
      </w:pPr>
      <w:r w:rsidRPr="00D15602">
        <w:rPr>
          <w:sz w:val="22"/>
          <w:szCs w:val="22"/>
        </w:rPr>
        <w:tab/>
        <w:t>d) Kısmi veya genel seferberlik ilanı,</w:t>
      </w:r>
    </w:p>
    <w:p w14:paraId="61B9B9FA" w14:textId="77777777" w:rsidR="007951EB" w:rsidRPr="00D15602" w:rsidRDefault="007951EB" w:rsidP="00A37ED8">
      <w:pPr>
        <w:spacing w:after="120"/>
        <w:jc w:val="both"/>
        <w:rPr>
          <w:sz w:val="22"/>
          <w:szCs w:val="22"/>
        </w:rPr>
      </w:pPr>
      <w:r w:rsidRPr="00D15602">
        <w:rPr>
          <w:sz w:val="22"/>
          <w:szCs w:val="22"/>
        </w:rPr>
        <w:tab/>
        <w:t>e) Gerektiğinde Kamu İhale Kurumu tarafından belirlenecek benzeri diğer haller.</w:t>
      </w:r>
    </w:p>
    <w:p w14:paraId="2D209A57" w14:textId="77777777" w:rsidR="007951EB" w:rsidRPr="00D15602" w:rsidRDefault="00D64487" w:rsidP="00A37ED8">
      <w:pPr>
        <w:spacing w:after="120"/>
        <w:jc w:val="both"/>
        <w:rPr>
          <w:sz w:val="22"/>
          <w:szCs w:val="22"/>
        </w:rPr>
      </w:pPr>
      <w:r w:rsidRPr="00D15602">
        <w:rPr>
          <w:b/>
          <w:sz w:val="22"/>
          <w:szCs w:val="22"/>
        </w:rPr>
        <w:t>18.1.1. </w:t>
      </w:r>
      <w:r w:rsidR="007951EB" w:rsidRPr="00D15602">
        <w:rPr>
          <w:sz w:val="22"/>
          <w:szCs w:val="22"/>
        </w:rPr>
        <w:t xml:space="preserve">Danışman, sürenin uzatılmasını gerektiren nedenlerin ortaya çıkışından başlamak üzere yirmi gün içinde, olayların ayrıntılarını ve sonuçlarını ve iş süresinin ne kadar uzatılması gerektiğini, uzatılacak sürenin belirlenmesi o anda mümkün değilse nedenlerini belirten bir yazı ile İdareye başvuracak ve durumun açıklık kazanmasından sonra istediği süre uzatımını da ayrı bir yazı ile derhal bildirecektir. </w:t>
      </w:r>
    </w:p>
    <w:p w14:paraId="56CDD25F" w14:textId="77777777" w:rsidR="007951EB" w:rsidRPr="00D15602" w:rsidRDefault="00D64487" w:rsidP="00A37ED8">
      <w:pPr>
        <w:spacing w:after="120"/>
        <w:jc w:val="both"/>
        <w:rPr>
          <w:sz w:val="22"/>
          <w:szCs w:val="22"/>
        </w:rPr>
      </w:pPr>
      <w:r w:rsidRPr="00D15602">
        <w:rPr>
          <w:b/>
          <w:sz w:val="22"/>
          <w:szCs w:val="22"/>
        </w:rPr>
        <w:t>18.1.2. </w:t>
      </w:r>
      <w:r w:rsidR="007951EB" w:rsidRPr="00D15602">
        <w:rPr>
          <w:sz w:val="22"/>
          <w:szCs w:val="22"/>
        </w:rPr>
        <w:t>Zamanında yapılmayan başvurular dikkate alınmaz ve Danışman başvuru süresini geçirdikten sonra süre uzatımı isteğinde bulunamaz. Zorunlu nedenlerin devamı sırasında yapılacak başvuru, mücbir sebebin ortaya çıktığı tarihinden geçerli olmak üzere dikkate alınacaktır.</w:t>
      </w:r>
    </w:p>
    <w:p w14:paraId="310C6D64" w14:textId="77777777" w:rsidR="007951EB" w:rsidRPr="00D15602" w:rsidRDefault="007951EB" w:rsidP="00A37ED8">
      <w:pPr>
        <w:spacing w:after="120"/>
        <w:jc w:val="both"/>
        <w:rPr>
          <w:sz w:val="22"/>
          <w:szCs w:val="22"/>
        </w:rPr>
      </w:pPr>
      <w:r w:rsidRPr="00D15602">
        <w:rPr>
          <w:b/>
          <w:sz w:val="22"/>
          <w:szCs w:val="22"/>
        </w:rPr>
        <w:t>18.2.</w:t>
      </w:r>
      <w:r w:rsidRPr="00D15602">
        <w:rPr>
          <w:sz w:val="22"/>
          <w:szCs w:val="22"/>
        </w:rPr>
        <w:t> İdareden Kaynaklanan Sebepler: İdarenin, sözleşmenin ifasına ilişkin olarak bu sözleşmede yer alan yükümlülüklerini Danışmanın kusuru olmaksızın öngörülen süreler içinde yerine getirmemesi (yer tesliminin, projelerin ve iş programının onaylanmasının,, izin, ruhsat ve olurların gecikmesi, ödenek yetersizliği gibi) ve bu sebeple işin süresi içinde bitirilmesinin mümkün olmaması halinde, bu durumun taahhüdün yerine getirilmesine engel nitelikte olması ve Danışmanın bu engeli kaldırmaya gücünün yetmemesi kaydıyla, durum İdarece incelenerek işi engelleyici sebeplere ve yapılacak işin niteliğine göre işin bir kısmına veya tamamına ait süre gereği kadar uzatılabilir.</w:t>
      </w:r>
    </w:p>
    <w:p w14:paraId="44CD57DD" w14:textId="77777777" w:rsidR="007951EB" w:rsidRPr="00D15602" w:rsidRDefault="007951EB" w:rsidP="00A37ED8">
      <w:pPr>
        <w:spacing w:after="120"/>
        <w:jc w:val="both"/>
        <w:rPr>
          <w:b/>
          <w:sz w:val="22"/>
          <w:szCs w:val="22"/>
        </w:rPr>
      </w:pPr>
      <w:r w:rsidRPr="00D15602">
        <w:rPr>
          <w:b/>
          <w:sz w:val="22"/>
          <w:szCs w:val="22"/>
        </w:rPr>
        <w:t>18.3. </w:t>
      </w:r>
      <w:proofErr w:type="gramStart"/>
      <w:r w:rsidRPr="00D15602">
        <w:rPr>
          <w:b/>
          <w:sz w:val="22"/>
          <w:szCs w:val="22"/>
        </w:rPr>
        <w:t>……………………………………………………………………..</w:t>
      </w:r>
      <w:proofErr w:type="gramEnd"/>
      <w:r w:rsidRPr="00D15602">
        <w:rPr>
          <w:rStyle w:val="DipnotBavurusu"/>
          <w:bCs/>
          <w:sz w:val="22"/>
          <w:szCs w:val="22"/>
        </w:rPr>
        <w:footnoteReference w:id="28"/>
      </w:r>
    </w:p>
    <w:p w14:paraId="14B09E84" w14:textId="77777777" w:rsidR="007951EB" w:rsidRPr="00D15602" w:rsidRDefault="007951EB" w:rsidP="00A37ED8">
      <w:pPr>
        <w:spacing w:after="120"/>
        <w:jc w:val="both"/>
        <w:rPr>
          <w:b/>
          <w:sz w:val="22"/>
          <w:szCs w:val="22"/>
        </w:rPr>
      </w:pPr>
      <w:r w:rsidRPr="00D15602">
        <w:rPr>
          <w:b/>
          <w:sz w:val="22"/>
          <w:szCs w:val="22"/>
        </w:rPr>
        <w:t>Madde 19- </w:t>
      </w:r>
      <w:r w:rsidR="00513172" w:rsidRPr="00D15602">
        <w:rPr>
          <w:b/>
          <w:sz w:val="22"/>
          <w:szCs w:val="22"/>
        </w:rPr>
        <w:t>Kontrol teşkilatı ve yetkileri</w:t>
      </w:r>
    </w:p>
    <w:p w14:paraId="56BDF0A3" w14:textId="77777777" w:rsidR="007951EB" w:rsidRPr="00D15602" w:rsidRDefault="00D64487" w:rsidP="00A37ED8">
      <w:pPr>
        <w:spacing w:after="120"/>
        <w:jc w:val="both"/>
        <w:rPr>
          <w:sz w:val="22"/>
          <w:szCs w:val="22"/>
        </w:rPr>
      </w:pPr>
      <w:r w:rsidRPr="00D15602">
        <w:rPr>
          <w:b/>
          <w:sz w:val="22"/>
          <w:szCs w:val="22"/>
        </w:rPr>
        <w:t xml:space="preserve">19.1. </w:t>
      </w:r>
      <w:r w:rsidR="007951EB" w:rsidRPr="00D15602">
        <w:rPr>
          <w:sz w:val="22"/>
          <w:szCs w:val="22"/>
        </w:rPr>
        <w:t>İşin, Sözleşme ve eklerinde tespit edilen standartlara (kalite ve özelliklere) uygun yürütülüp yürütülmediği İdare tarafından görevlendirilen Kontrol Teşkilatı aracılığıyla denetlenir. Kontrol Teşkilatı, yapılan işlere ilişkin kayıtları tutar ve işlerin ilerleme durumu hakkında İdareye rapor verir.</w:t>
      </w:r>
    </w:p>
    <w:p w14:paraId="4FC59061" w14:textId="77777777" w:rsidR="007951EB" w:rsidRPr="00D15602" w:rsidRDefault="007951EB" w:rsidP="00A37ED8">
      <w:pPr>
        <w:spacing w:after="120"/>
        <w:jc w:val="both"/>
        <w:rPr>
          <w:sz w:val="22"/>
          <w:szCs w:val="22"/>
        </w:rPr>
      </w:pPr>
      <w:r w:rsidRPr="00D15602">
        <w:rPr>
          <w:b/>
          <w:sz w:val="22"/>
          <w:szCs w:val="22"/>
        </w:rPr>
        <w:t>Madde 20</w:t>
      </w:r>
      <w:r w:rsidR="00513172" w:rsidRPr="00D15602">
        <w:rPr>
          <w:sz w:val="22"/>
          <w:szCs w:val="22"/>
        </w:rPr>
        <w:t xml:space="preserve">- </w:t>
      </w:r>
      <w:r w:rsidR="00513172" w:rsidRPr="00D15602">
        <w:rPr>
          <w:b/>
          <w:sz w:val="22"/>
          <w:szCs w:val="22"/>
        </w:rPr>
        <w:t>İşin yürütülmesine ilişkin kayıt ve tutanaklar </w:t>
      </w:r>
    </w:p>
    <w:p w14:paraId="6940BA0B" w14:textId="77777777" w:rsidR="007951EB" w:rsidRPr="00D15602" w:rsidRDefault="00D64487" w:rsidP="00A37ED8">
      <w:pPr>
        <w:spacing w:after="120"/>
        <w:jc w:val="both"/>
        <w:rPr>
          <w:sz w:val="22"/>
          <w:szCs w:val="22"/>
        </w:rPr>
      </w:pPr>
      <w:r w:rsidRPr="00D15602">
        <w:rPr>
          <w:b/>
          <w:sz w:val="22"/>
          <w:szCs w:val="22"/>
        </w:rPr>
        <w:t>20.1.</w:t>
      </w:r>
      <w:r w:rsidR="007951EB" w:rsidRPr="00D15602">
        <w:rPr>
          <w:sz w:val="22"/>
          <w:szCs w:val="22"/>
        </w:rPr>
        <w:t>................................................................................................</w:t>
      </w:r>
      <w:r w:rsidR="007951EB" w:rsidRPr="00D15602">
        <w:rPr>
          <w:rStyle w:val="DipnotBavurusu"/>
          <w:sz w:val="22"/>
          <w:szCs w:val="22"/>
        </w:rPr>
        <w:footnoteReference w:id="29"/>
      </w:r>
    </w:p>
    <w:p w14:paraId="732E2BE8" w14:textId="77777777" w:rsidR="007951EB" w:rsidRPr="00D15602" w:rsidRDefault="007951EB" w:rsidP="00A37ED8">
      <w:pPr>
        <w:spacing w:after="120"/>
        <w:jc w:val="both"/>
        <w:rPr>
          <w:b/>
          <w:sz w:val="22"/>
          <w:szCs w:val="22"/>
        </w:rPr>
      </w:pPr>
      <w:bookmarkStart w:id="3" w:name="_Toc20040657"/>
      <w:r w:rsidRPr="00D15602">
        <w:rPr>
          <w:b/>
          <w:sz w:val="22"/>
          <w:szCs w:val="22"/>
        </w:rPr>
        <w:lastRenderedPageBreak/>
        <w:t xml:space="preserve">Madde 21- İş </w:t>
      </w:r>
      <w:r w:rsidR="00513172" w:rsidRPr="00D15602">
        <w:rPr>
          <w:b/>
          <w:sz w:val="22"/>
          <w:szCs w:val="22"/>
        </w:rPr>
        <w:t>programı</w:t>
      </w:r>
      <w:bookmarkEnd w:id="3"/>
    </w:p>
    <w:p w14:paraId="4D576368" w14:textId="77777777" w:rsidR="007951EB" w:rsidRPr="00D15602" w:rsidRDefault="007951EB" w:rsidP="00A37ED8">
      <w:pPr>
        <w:spacing w:after="120"/>
        <w:jc w:val="both"/>
        <w:rPr>
          <w:sz w:val="22"/>
          <w:szCs w:val="22"/>
        </w:rPr>
      </w:pPr>
      <w:r w:rsidRPr="00D15602">
        <w:rPr>
          <w:b/>
          <w:sz w:val="22"/>
          <w:szCs w:val="22"/>
        </w:rPr>
        <w:t>21.1. </w:t>
      </w:r>
      <w:r w:rsidRPr="00D15602">
        <w:rPr>
          <w:sz w:val="22"/>
          <w:szCs w:val="22"/>
        </w:rPr>
        <w:t xml:space="preserve">Danışman, işe başlama tarihinden itibaren ..........takvim günü içinde, üstlenilen Danışmanlık hizmeti için İdarenin </w:t>
      </w:r>
      <w:r w:rsidR="00D462FD" w:rsidRPr="00D15602">
        <w:rPr>
          <w:sz w:val="22"/>
          <w:szCs w:val="22"/>
        </w:rPr>
        <w:t xml:space="preserve">belirleyeceği şekilde </w:t>
      </w:r>
      <w:r w:rsidRPr="00D15602">
        <w:rPr>
          <w:sz w:val="22"/>
          <w:szCs w:val="22"/>
        </w:rPr>
        <w:t xml:space="preserve">ayrıntılı bir İş Programı düzenler ve İdarenin onayına sunar. Verilen süre içinde Danışman iş Programını düzenleyerek İdarenin onayına sunmaz ise İdare, iş programını </w:t>
      </w:r>
      <w:proofErr w:type="spellStart"/>
      <w:r w:rsidRPr="00D15602">
        <w:rPr>
          <w:sz w:val="22"/>
          <w:szCs w:val="22"/>
        </w:rPr>
        <w:t>re’sen</w:t>
      </w:r>
      <w:proofErr w:type="spellEnd"/>
      <w:r w:rsidRPr="00D15602">
        <w:rPr>
          <w:sz w:val="22"/>
          <w:szCs w:val="22"/>
        </w:rPr>
        <w:t xml:space="preserve"> düzenleyecektir</w:t>
      </w:r>
    </w:p>
    <w:p w14:paraId="2C8D7E00" w14:textId="77777777" w:rsidR="007951EB" w:rsidRPr="00D15602" w:rsidRDefault="00D64487" w:rsidP="00A37ED8">
      <w:pPr>
        <w:spacing w:after="120"/>
        <w:jc w:val="both"/>
        <w:rPr>
          <w:sz w:val="22"/>
          <w:szCs w:val="22"/>
        </w:rPr>
      </w:pPr>
      <w:r w:rsidRPr="00D15602">
        <w:rPr>
          <w:b/>
          <w:sz w:val="22"/>
          <w:szCs w:val="22"/>
        </w:rPr>
        <w:t>21.1.1.</w:t>
      </w:r>
      <w:r w:rsidR="007951EB" w:rsidRPr="00D15602">
        <w:rPr>
          <w:sz w:val="22"/>
          <w:szCs w:val="22"/>
        </w:rPr>
        <w:t xml:space="preserve">İş Programlarında, </w:t>
      </w:r>
      <w:r w:rsidR="00D462FD" w:rsidRPr="00D15602">
        <w:rPr>
          <w:sz w:val="22"/>
          <w:szCs w:val="22"/>
        </w:rPr>
        <w:t>işe</w:t>
      </w:r>
      <w:r w:rsidR="007951EB" w:rsidRPr="00D15602">
        <w:rPr>
          <w:sz w:val="22"/>
          <w:szCs w:val="22"/>
        </w:rPr>
        <w:t xml:space="preserve"> ilişkin </w:t>
      </w:r>
      <w:r w:rsidR="00D462FD" w:rsidRPr="00D15602">
        <w:rPr>
          <w:sz w:val="22"/>
          <w:szCs w:val="22"/>
        </w:rPr>
        <w:t xml:space="preserve">teknik belgeler, </w:t>
      </w:r>
      <w:r w:rsidR="007951EB" w:rsidRPr="00D15602">
        <w:rPr>
          <w:sz w:val="22"/>
          <w:szCs w:val="22"/>
        </w:rPr>
        <w:t xml:space="preserve">proje, </w:t>
      </w:r>
      <w:proofErr w:type="gramStart"/>
      <w:r w:rsidR="007951EB" w:rsidRPr="00D15602">
        <w:rPr>
          <w:sz w:val="22"/>
          <w:szCs w:val="22"/>
        </w:rPr>
        <w:t>rapor,</w:t>
      </w:r>
      <w:proofErr w:type="gramEnd"/>
      <w:r w:rsidR="007951EB" w:rsidRPr="00D15602">
        <w:rPr>
          <w:sz w:val="22"/>
          <w:szCs w:val="22"/>
        </w:rPr>
        <w:t xml:space="preserve"> v</w:t>
      </w:r>
      <w:r w:rsidR="00D462FD" w:rsidRPr="00D15602">
        <w:rPr>
          <w:sz w:val="22"/>
          <w:szCs w:val="22"/>
        </w:rPr>
        <w:t xml:space="preserve">e benzeri diğer </w:t>
      </w:r>
      <w:proofErr w:type="spellStart"/>
      <w:r w:rsidR="00D462FD" w:rsidRPr="00D15602">
        <w:rPr>
          <w:sz w:val="22"/>
          <w:szCs w:val="22"/>
        </w:rPr>
        <w:t>belgelerini</w:t>
      </w:r>
      <w:r w:rsidR="007951EB" w:rsidRPr="00D15602">
        <w:rPr>
          <w:sz w:val="22"/>
          <w:szCs w:val="22"/>
        </w:rPr>
        <w:t>dareye</w:t>
      </w:r>
      <w:proofErr w:type="spellEnd"/>
      <w:r w:rsidR="007951EB" w:rsidRPr="00D15602">
        <w:rPr>
          <w:sz w:val="22"/>
          <w:szCs w:val="22"/>
        </w:rPr>
        <w:t xml:space="preserve"> hangi sıra ile, hangi tarihlerde verileceğinin belirtilmesi gereklidir. </w:t>
      </w:r>
    </w:p>
    <w:p w14:paraId="4B278B15" w14:textId="77777777" w:rsidR="000F3E0D" w:rsidRPr="00D15602" w:rsidRDefault="000F3E0D" w:rsidP="000F3E0D">
      <w:pPr>
        <w:spacing w:after="120"/>
        <w:jc w:val="both"/>
        <w:rPr>
          <w:sz w:val="22"/>
          <w:szCs w:val="22"/>
        </w:rPr>
      </w:pPr>
      <w:bookmarkStart w:id="4" w:name="_Toc20040658"/>
      <w:r w:rsidRPr="00D15602">
        <w:rPr>
          <w:b/>
          <w:sz w:val="22"/>
          <w:szCs w:val="22"/>
        </w:rPr>
        <w:t>21.2</w:t>
      </w:r>
      <w:r w:rsidRPr="00D15602">
        <w:rPr>
          <w:sz w:val="22"/>
          <w:szCs w:val="22"/>
        </w:rPr>
        <w:t>. İdare, iş programını verildiği tarihten başlamak üzere………gün içinde onaylar.</w:t>
      </w:r>
    </w:p>
    <w:p w14:paraId="470F909A" w14:textId="77777777" w:rsidR="000F3E0D" w:rsidRPr="00D15602" w:rsidRDefault="000F3E0D" w:rsidP="000F3E0D">
      <w:pPr>
        <w:spacing w:after="120"/>
        <w:jc w:val="both"/>
        <w:rPr>
          <w:sz w:val="22"/>
          <w:szCs w:val="22"/>
        </w:rPr>
      </w:pPr>
      <w:r w:rsidRPr="00D15602">
        <w:rPr>
          <w:b/>
          <w:sz w:val="22"/>
          <w:szCs w:val="22"/>
        </w:rPr>
        <w:t>21.3. </w:t>
      </w:r>
      <w:r w:rsidRPr="00D15602">
        <w:rPr>
          <w:sz w:val="22"/>
          <w:szCs w:val="22"/>
        </w:rPr>
        <w:t>Danışman İdarece onaylanmış İş Programına aynen uymak zorundadır. Ancak zorunlu hallerde İdarenin uygun görüşü ile İş Programında değişiklik yapılabilir.</w:t>
      </w:r>
    </w:p>
    <w:p w14:paraId="3B2B33F8" w14:textId="77777777" w:rsidR="007951EB" w:rsidRPr="00D15602" w:rsidRDefault="007951EB" w:rsidP="00A37ED8">
      <w:pPr>
        <w:spacing w:after="120"/>
        <w:jc w:val="both"/>
        <w:rPr>
          <w:b/>
          <w:sz w:val="22"/>
          <w:szCs w:val="22"/>
        </w:rPr>
      </w:pPr>
      <w:r w:rsidRPr="00D15602">
        <w:rPr>
          <w:b/>
          <w:sz w:val="22"/>
          <w:szCs w:val="22"/>
        </w:rPr>
        <w:t xml:space="preserve">Madde 22 - Revize </w:t>
      </w:r>
      <w:r w:rsidR="00513172" w:rsidRPr="00D15602">
        <w:rPr>
          <w:b/>
          <w:sz w:val="22"/>
          <w:szCs w:val="22"/>
        </w:rPr>
        <w:t>program</w:t>
      </w:r>
      <w:bookmarkEnd w:id="4"/>
    </w:p>
    <w:p w14:paraId="03758AA3" w14:textId="77777777" w:rsidR="007951EB" w:rsidRPr="00D15602" w:rsidRDefault="00D64487" w:rsidP="00A37ED8">
      <w:pPr>
        <w:spacing w:after="120"/>
        <w:jc w:val="both"/>
        <w:rPr>
          <w:b/>
          <w:sz w:val="22"/>
          <w:szCs w:val="22"/>
        </w:rPr>
      </w:pPr>
      <w:r w:rsidRPr="00D15602">
        <w:rPr>
          <w:b/>
          <w:sz w:val="22"/>
          <w:szCs w:val="22"/>
        </w:rPr>
        <w:t xml:space="preserve">22.1. </w:t>
      </w:r>
      <w:r w:rsidR="007951EB" w:rsidRPr="00D15602">
        <w:rPr>
          <w:sz w:val="22"/>
          <w:szCs w:val="22"/>
        </w:rPr>
        <w:t>İşe ilişkin İdarece onaylanan bir süre uzatımı bulunduğu veya herhangi bir zamanda Kontrol Teşkilatı, İşlerin fiili ilerlemesinin onay verilmiş bulunan programa uymadığı görüşüne vardığı takdirde, Danışman, İdarenin talebi üzerine on gün içinde İşlerin öngörülen Tamamlanma Süresi içinde bitirilmesini sağlamak üzere bir Revize Program hazırlayarak İdareye sunacaktır.</w:t>
      </w:r>
      <w:bookmarkStart w:id="5" w:name="_Toc20040659"/>
    </w:p>
    <w:p w14:paraId="4F544503" w14:textId="77777777" w:rsidR="007951EB" w:rsidRPr="00D15602" w:rsidRDefault="007951EB" w:rsidP="00A37ED8">
      <w:pPr>
        <w:spacing w:after="120"/>
        <w:jc w:val="both"/>
        <w:rPr>
          <w:b/>
          <w:sz w:val="22"/>
          <w:szCs w:val="22"/>
        </w:rPr>
      </w:pPr>
      <w:r w:rsidRPr="00D15602">
        <w:rPr>
          <w:b/>
          <w:sz w:val="22"/>
          <w:szCs w:val="22"/>
        </w:rPr>
        <w:t>Madde 23 - </w:t>
      </w:r>
      <w:r w:rsidR="00513172" w:rsidRPr="00D15602">
        <w:rPr>
          <w:b/>
          <w:sz w:val="22"/>
          <w:szCs w:val="22"/>
        </w:rPr>
        <w:t>Danışmanın görev ve sorumluluklarının devam etmesi</w:t>
      </w:r>
      <w:bookmarkEnd w:id="5"/>
    </w:p>
    <w:p w14:paraId="6EE86DF6" w14:textId="77777777" w:rsidR="007951EB" w:rsidRPr="00D15602" w:rsidRDefault="00D64487" w:rsidP="00A37ED8">
      <w:pPr>
        <w:spacing w:after="120"/>
        <w:jc w:val="both"/>
        <w:rPr>
          <w:sz w:val="22"/>
          <w:szCs w:val="22"/>
        </w:rPr>
      </w:pPr>
      <w:r w:rsidRPr="00D15602">
        <w:rPr>
          <w:b/>
          <w:sz w:val="22"/>
          <w:szCs w:val="22"/>
        </w:rPr>
        <w:t xml:space="preserve">23.1. </w:t>
      </w:r>
      <w:r w:rsidR="007951EB" w:rsidRPr="00D15602">
        <w:rPr>
          <w:sz w:val="22"/>
          <w:szCs w:val="22"/>
        </w:rPr>
        <w:t>Yukarıda belirtilen programların İdareye sunulması ve bunlar hakkında İdarenin onayının alınması ya da yukarıda bahsi geçen genel açıklamaların verilmesi, Danışmanı Sözleşme gereği yüklendiği görev veya sorumluluklarından kurtarmaz.</w:t>
      </w:r>
    </w:p>
    <w:p w14:paraId="65CF6974" w14:textId="77777777" w:rsidR="007951EB" w:rsidRPr="00D15602" w:rsidRDefault="007951EB" w:rsidP="00A37ED8">
      <w:pPr>
        <w:spacing w:after="120"/>
        <w:jc w:val="both"/>
        <w:rPr>
          <w:b/>
          <w:sz w:val="22"/>
          <w:szCs w:val="22"/>
        </w:rPr>
      </w:pPr>
      <w:bookmarkStart w:id="6" w:name="_Toc20040666"/>
      <w:r w:rsidRPr="00D15602">
        <w:rPr>
          <w:b/>
          <w:sz w:val="22"/>
          <w:szCs w:val="22"/>
        </w:rPr>
        <w:t>Madde 24- </w:t>
      </w:r>
      <w:r w:rsidR="00513172" w:rsidRPr="00D15602">
        <w:rPr>
          <w:b/>
          <w:sz w:val="22"/>
          <w:szCs w:val="22"/>
        </w:rPr>
        <w:t>İşin süresinden önce bitirilmesi</w:t>
      </w:r>
      <w:bookmarkEnd w:id="6"/>
    </w:p>
    <w:p w14:paraId="610D8757" w14:textId="77777777" w:rsidR="007951EB" w:rsidRPr="00D15602" w:rsidRDefault="00D64487" w:rsidP="00A37ED8">
      <w:pPr>
        <w:spacing w:after="120"/>
        <w:jc w:val="both"/>
        <w:rPr>
          <w:sz w:val="22"/>
          <w:szCs w:val="22"/>
        </w:rPr>
      </w:pPr>
      <w:r w:rsidRPr="00D15602">
        <w:rPr>
          <w:b/>
          <w:sz w:val="22"/>
          <w:szCs w:val="22"/>
        </w:rPr>
        <w:t xml:space="preserve">24.1. </w:t>
      </w:r>
      <w:r w:rsidR="007951EB" w:rsidRPr="00D15602">
        <w:rPr>
          <w:sz w:val="22"/>
          <w:szCs w:val="22"/>
        </w:rPr>
        <w:t xml:space="preserve">Taahhüdün sözleşmede tespit edilmiş süreden önce tamamlanması halinde, Danışmanın isteği üzerine İdare, sözleşmedeki bitim tarihini beklemeksizin madde </w:t>
      </w:r>
      <w:r w:rsidR="0097365A" w:rsidRPr="00D15602">
        <w:rPr>
          <w:sz w:val="22"/>
          <w:szCs w:val="22"/>
        </w:rPr>
        <w:t xml:space="preserve">41 ve </w:t>
      </w:r>
      <w:r w:rsidR="007951EB" w:rsidRPr="00D15602">
        <w:rPr>
          <w:sz w:val="22"/>
          <w:szCs w:val="22"/>
        </w:rPr>
        <w:t>42’de belirtilen usullere uygun olarak kabul işlemlerini tamamlar.</w:t>
      </w:r>
    </w:p>
    <w:p w14:paraId="5F0E0CA4" w14:textId="77777777" w:rsidR="007951EB" w:rsidRPr="00D15602" w:rsidRDefault="007951EB" w:rsidP="00A37ED8">
      <w:pPr>
        <w:spacing w:after="120"/>
        <w:jc w:val="both"/>
        <w:rPr>
          <w:b/>
          <w:sz w:val="22"/>
          <w:szCs w:val="22"/>
        </w:rPr>
      </w:pPr>
      <w:bookmarkStart w:id="7" w:name="_Toc20040630"/>
      <w:r w:rsidRPr="00D15602">
        <w:rPr>
          <w:b/>
          <w:sz w:val="22"/>
          <w:szCs w:val="22"/>
        </w:rPr>
        <w:t>Madde 25- </w:t>
      </w:r>
      <w:r w:rsidR="00513172" w:rsidRPr="00D15602">
        <w:rPr>
          <w:b/>
          <w:sz w:val="22"/>
          <w:szCs w:val="22"/>
        </w:rPr>
        <w:t>Fikri ve sınai mülkiyet</w:t>
      </w:r>
      <w:bookmarkEnd w:id="7"/>
      <w:r w:rsidR="00513172" w:rsidRPr="00D15602">
        <w:rPr>
          <w:b/>
          <w:sz w:val="22"/>
          <w:szCs w:val="22"/>
        </w:rPr>
        <w:t xml:space="preserve"> konusu haklar</w:t>
      </w:r>
    </w:p>
    <w:p w14:paraId="3907C8F8" w14:textId="77777777" w:rsidR="007951EB" w:rsidRPr="00D15602" w:rsidRDefault="00D64487" w:rsidP="00A37ED8">
      <w:pPr>
        <w:spacing w:after="120"/>
        <w:jc w:val="both"/>
        <w:rPr>
          <w:sz w:val="22"/>
          <w:szCs w:val="22"/>
        </w:rPr>
      </w:pPr>
      <w:r w:rsidRPr="00D15602">
        <w:rPr>
          <w:b/>
          <w:sz w:val="22"/>
          <w:szCs w:val="22"/>
        </w:rPr>
        <w:t xml:space="preserve">25.1. </w:t>
      </w:r>
      <w:r w:rsidR="007951EB" w:rsidRPr="00D15602">
        <w:rPr>
          <w:sz w:val="22"/>
          <w:szCs w:val="22"/>
        </w:rPr>
        <w:t>...................................................................................................</w:t>
      </w:r>
      <w:r w:rsidR="007951EB" w:rsidRPr="00D15602">
        <w:rPr>
          <w:rStyle w:val="DipnotBavurusu"/>
          <w:sz w:val="22"/>
          <w:szCs w:val="22"/>
        </w:rPr>
        <w:footnoteReference w:id="30"/>
      </w:r>
      <w:r w:rsidR="007951EB" w:rsidRPr="00D15602">
        <w:rPr>
          <w:sz w:val="22"/>
          <w:szCs w:val="22"/>
        </w:rPr>
        <w:t>.</w:t>
      </w:r>
    </w:p>
    <w:p w14:paraId="7AB5A051" w14:textId="77777777" w:rsidR="007951EB" w:rsidRPr="00D15602" w:rsidRDefault="00D64487" w:rsidP="00A37ED8">
      <w:pPr>
        <w:spacing w:after="120"/>
        <w:jc w:val="both"/>
        <w:rPr>
          <w:sz w:val="22"/>
          <w:szCs w:val="22"/>
        </w:rPr>
      </w:pPr>
      <w:r w:rsidRPr="00D15602">
        <w:rPr>
          <w:b/>
          <w:sz w:val="22"/>
          <w:szCs w:val="22"/>
        </w:rPr>
        <w:t>25.1.1.</w:t>
      </w:r>
      <w:r w:rsidR="007951EB" w:rsidRPr="00D15602">
        <w:rPr>
          <w:sz w:val="22"/>
          <w:szCs w:val="22"/>
        </w:rPr>
        <w:t>Bu haklar, yürürlükteki mevzuatın emredici hükümleri saklı kalmak, ürünün mahiyet ve hususiyetini bozmamak ve ürün sahibinin şeref ve itibarını zedeleyecek şekilde kullanılmamak kaydıyla münhasıran ihaleyi yapan İdareye ait olacaktır.</w:t>
      </w:r>
    </w:p>
    <w:p w14:paraId="24D4358B" w14:textId="77777777" w:rsidR="007951EB" w:rsidRPr="00D15602" w:rsidRDefault="00D64487" w:rsidP="00A37ED8">
      <w:pPr>
        <w:spacing w:after="120"/>
        <w:jc w:val="both"/>
        <w:rPr>
          <w:sz w:val="22"/>
          <w:szCs w:val="22"/>
        </w:rPr>
      </w:pPr>
      <w:r w:rsidRPr="00D15602">
        <w:rPr>
          <w:b/>
          <w:sz w:val="22"/>
          <w:szCs w:val="22"/>
        </w:rPr>
        <w:t>25.1.2.</w:t>
      </w:r>
      <w:r w:rsidR="007951EB" w:rsidRPr="00D15602">
        <w:rPr>
          <w:sz w:val="22"/>
          <w:szCs w:val="22"/>
        </w:rPr>
        <w:t>Danışmanın, Sözleşmeye göre üstlendiği yükümlülüklerini yerine getirmesi sırasında veya getirmesi nedeniyle, ilgili mevzuat hükümleri gereğince koruma altına alınmış fikri ve/veya sınai mülkiyet konusu olan bir hak ve/veya menfaatin ihlal edilmesi halinde, bundan kaynaklanan her türlü idari, hukuki, cezai ve mali sorumluluk Danışmana aittir. Danışman bu konuda İdareden herhangi bir istemde bulunamaz. Buna rağmen İdare hukuksal bir yaptırımla karşı karşıya kalırsa, diğer hakları saklı kalmak kaydıyla Danışmana rücu edecektir.</w:t>
      </w:r>
    </w:p>
    <w:p w14:paraId="7C16E18C" w14:textId="77777777" w:rsidR="007951EB" w:rsidRPr="00D15602" w:rsidRDefault="00D64487" w:rsidP="00A37ED8">
      <w:pPr>
        <w:spacing w:after="120"/>
        <w:jc w:val="both"/>
        <w:rPr>
          <w:sz w:val="22"/>
          <w:szCs w:val="22"/>
        </w:rPr>
      </w:pPr>
      <w:r w:rsidRPr="00D15602">
        <w:rPr>
          <w:b/>
          <w:sz w:val="22"/>
          <w:szCs w:val="22"/>
        </w:rPr>
        <w:t>25.1.</w:t>
      </w:r>
      <w:r w:rsidR="00C7014E" w:rsidRPr="00D15602">
        <w:rPr>
          <w:b/>
          <w:sz w:val="22"/>
          <w:szCs w:val="22"/>
        </w:rPr>
        <w:t>3.</w:t>
      </w:r>
      <w:r w:rsidR="007951EB" w:rsidRPr="00D15602">
        <w:rPr>
          <w:sz w:val="22"/>
          <w:szCs w:val="22"/>
        </w:rPr>
        <w:t xml:space="preserve">Danışman, hizmet sonucu ortaya çıkan fikri ve/veya sınai mülkiyet konusu hak veya eser üzerindeki haklarına ilişkin devir ve/veya </w:t>
      </w:r>
      <w:proofErr w:type="spellStart"/>
      <w:r w:rsidR="007951EB" w:rsidRPr="00D15602">
        <w:rPr>
          <w:sz w:val="22"/>
          <w:szCs w:val="22"/>
        </w:rPr>
        <w:t>muvafakatnameleri</w:t>
      </w:r>
      <w:proofErr w:type="spellEnd"/>
      <w:r w:rsidR="007951EB" w:rsidRPr="00D15602">
        <w:rPr>
          <w:sz w:val="22"/>
          <w:szCs w:val="22"/>
        </w:rPr>
        <w:t xml:space="preserve"> İdarenin talebi doğrultusunda verecektir.</w:t>
      </w:r>
    </w:p>
    <w:p w14:paraId="14D79FB7" w14:textId="77777777" w:rsidR="007951EB" w:rsidRPr="00D15602" w:rsidRDefault="007951EB" w:rsidP="00A37ED8">
      <w:pPr>
        <w:spacing w:after="120"/>
        <w:jc w:val="both"/>
        <w:rPr>
          <w:b/>
          <w:sz w:val="22"/>
          <w:szCs w:val="22"/>
        </w:rPr>
      </w:pPr>
      <w:r w:rsidRPr="00D15602">
        <w:rPr>
          <w:b/>
          <w:sz w:val="22"/>
          <w:szCs w:val="22"/>
        </w:rPr>
        <w:t>Madde 26- </w:t>
      </w:r>
      <w:r w:rsidR="003C72F7" w:rsidRPr="00D15602">
        <w:rPr>
          <w:b/>
          <w:sz w:val="22"/>
          <w:szCs w:val="22"/>
        </w:rPr>
        <w:t xml:space="preserve">Danışmanın genel yükümlülükleri </w:t>
      </w:r>
    </w:p>
    <w:p w14:paraId="2F16D9AB" w14:textId="77777777" w:rsidR="007951EB" w:rsidRDefault="00C7014E" w:rsidP="00A37ED8">
      <w:pPr>
        <w:spacing w:after="120"/>
        <w:jc w:val="both"/>
        <w:rPr>
          <w:sz w:val="22"/>
          <w:szCs w:val="22"/>
        </w:rPr>
      </w:pPr>
      <w:r w:rsidRPr="00D15602">
        <w:rPr>
          <w:b/>
          <w:sz w:val="22"/>
          <w:szCs w:val="22"/>
        </w:rPr>
        <w:t xml:space="preserve">26.1. </w:t>
      </w:r>
      <w:r w:rsidR="007951EB" w:rsidRPr="00D15602">
        <w:rPr>
          <w:sz w:val="22"/>
          <w:szCs w:val="22"/>
        </w:rPr>
        <w:t xml:space="preserve">Danışman, Sözleşme kapsamındaki yükümlülüklerini yerine getirirken ve Hizmetleri ifa ederken genel kabul görmüş teknik ve uygulamalara uygun azami itinayı gösterecek, randımanlı çalışacak, </w:t>
      </w:r>
      <w:r w:rsidR="007951EB" w:rsidRPr="00D15602">
        <w:rPr>
          <w:sz w:val="22"/>
          <w:szCs w:val="22"/>
        </w:rPr>
        <w:lastRenderedPageBreak/>
        <w:t>ekonomi ilkeleriyle hareket edecek, sağlıklı yönetim ve ileri teknoloji ile birlikte güvenilir ve etkin malzeme, teçhizat, makine ve yöntemler kullanacaktır. Danışman, Sözleşme kapsamındaki Hizmetlere ilişkin her konuda İdareye güvenilir Danışmanlar olarak hizmet verecek ve alt yüklenici ve üçüncü şahıslarla yürütülecek ilişkilerde İdarenin meşru menfaatlerini destekleyecek ve koruyacaktır.</w:t>
      </w:r>
    </w:p>
    <w:p w14:paraId="1AA932B7" w14:textId="77777777" w:rsidR="00871D42" w:rsidRPr="00871D42" w:rsidRDefault="00871D42" w:rsidP="00871D42">
      <w:pPr>
        <w:spacing w:after="120" w:line="240" w:lineRule="atLeast"/>
        <w:jc w:val="both"/>
        <w:rPr>
          <w:sz w:val="22"/>
          <w:szCs w:val="22"/>
        </w:rPr>
      </w:pPr>
      <w:r w:rsidRPr="00871D42">
        <w:rPr>
          <w:b/>
          <w:bCs/>
          <w:sz w:val="22"/>
          <w:szCs w:val="22"/>
        </w:rPr>
        <w:t>26.2. </w:t>
      </w:r>
      <w:r w:rsidRPr="00EA468B">
        <w:rPr>
          <w:rFonts w:eastAsia="Calibri"/>
          <w:b/>
        </w:rPr>
        <w:t xml:space="preserve">(Ek </w:t>
      </w:r>
      <w:r>
        <w:rPr>
          <w:rFonts w:eastAsia="Calibri"/>
          <w:b/>
        </w:rPr>
        <w:t>madd</w:t>
      </w:r>
      <w:r w:rsidRPr="00EA468B">
        <w:rPr>
          <w:rFonts w:eastAsia="Calibri"/>
          <w:b/>
        </w:rPr>
        <w:t>e: 16/03/2019-30716 R.G/</w:t>
      </w:r>
      <w:r>
        <w:rPr>
          <w:rFonts w:eastAsia="Calibri"/>
          <w:b/>
        </w:rPr>
        <w:t>34</w:t>
      </w:r>
      <w:r w:rsidRPr="00EA468B">
        <w:rPr>
          <w:rFonts w:eastAsia="Calibri"/>
          <w:b/>
        </w:rPr>
        <w:t xml:space="preserve">. </w:t>
      </w:r>
      <w:proofErr w:type="spellStart"/>
      <w:r w:rsidRPr="00EA468B">
        <w:rPr>
          <w:rFonts w:eastAsia="Calibri"/>
          <w:b/>
        </w:rPr>
        <w:t>md.</w:t>
      </w:r>
      <w:proofErr w:type="spellEnd"/>
      <w:r w:rsidRPr="00EA468B">
        <w:rPr>
          <w:rFonts w:eastAsia="Calibri"/>
          <w:b/>
        </w:rPr>
        <w:t>, geçerlilik: 18/03/2020)</w:t>
      </w:r>
      <w:r>
        <w:rPr>
          <w:rFonts w:eastAsia="Calibri"/>
          <w:b/>
        </w:rPr>
        <w:t xml:space="preserve"> </w:t>
      </w:r>
      <w:r w:rsidRPr="00871D42">
        <w:rPr>
          <w:sz w:val="22"/>
          <w:szCs w:val="22"/>
        </w:rPr>
        <w:t xml:space="preserve">Yüklenicinin tüzel kişi olması ve ihalede sunulan iş deneyimini gösteren belgenin yüklenicinin yarısından fazla hissesine sahip ve 4734 sayılı Kanuna göre yapılacak ihalelere ilişkin sözleşmelerin yürütülmesi konusunda temsile ve yönetime yetkili ortağına ait olması halinde yüklenici, aşağıda yer alan ifadeyi içeren beyanı her </w:t>
      </w:r>
      <w:proofErr w:type="spellStart"/>
      <w:r w:rsidRPr="00871D42">
        <w:rPr>
          <w:sz w:val="22"/>
          <w:szCs w:val="22"/>
        </w:rPr>
        <w:t>hakedişle</w:t>
      </w:r>
      <w:proofErr w:type="spellEnd"/>
      <w:r w:rsidRPr="00871D42">
        <w:rPr>
          <w:sz w:val="22"/>
          <w:szCs w:val="22"/>
        </w:rPr>
        <w:t xml:space="preserve"> birlikte düzenlenmeden önce idareye sunar.</w:t>
      </w:r>
    </w:p>
    <w:p w14:paraId="680B55CB" w14:textId="77777777" w:rsidR="00871D42" w:rsidRPr="00871D42" w:rsidRDefault="00871D42" w:rsidP="00871D42">
      <w:pPr>
        <w:spacing w:after="120"/>
        <w:jc w:val="both"/>
        <w:rPr>
          <w:sz w:val="22"/>
          <w:szCs w:val="22"/>
        </w:rPr>
      </w:pPr>
      <w:r w:rsidRPr="00871D42">
        <w:rPr>
          <w:sz w:val="22"/>
          <w:szCs w:val="22"/>
        </w:rPr>
        <w:t>“[Teklif kapsamında sunulan belgenin düzenleme tarihi yazılacaktır.] tarihli Ortaklık Tespit Belgesinde yer alan bilgilerde bugüne kadar değişiklik olmadığını ve ortağımıza ait iş deneyimini gösteren belgelerin tamamının, başka bir tüzel kişiye kullandırılmadığını taahhüt ederiz.”</w:t>
      </w:r>
    </w:p>
    <w:p w14:paraId="15E7393F" w14:textId="77777777" w:rsidR="007951EB" w:rsidRPr="00D15602" w:rsidRDefault="007951EB" w:rsidP="00A37ED8">
      <w:pPr>
        <w:spacing w:after="120"/>
        <w:jc w:val="both"/>
        <w:rPr>
          <w:b/>
          <w:sz w:val="22"/>
          <w:szCs w:val="22"/>
        </w:rPr>
      </w:pPr>
      <w:r w:rsidRPr="00D15602">
        <w:rPr>
          <w:b/>
          <w:sz w:val="22"/>
          <w:szCs w:val="22"/>
        </w:rPr>
        <w:t>Madde 27- </w:t>
      </w:r>
      <w:r w:rsidR="003C72F7" w:rsidRPr="00D15602">
        <w:rPr>
          <w:b/>
          <w:sz w:val="22"/>
          <w:szCs w:val="22"/>
        </w:rPr>
        <w:t>Mevzuata uygunluk</w:t>
      </w:r>
    </w:p>
    <w:p w14:paraId="628BD9F6" w14:textId="77777777" w:rsidR="007951EB" w:rsidRPr="00D15602" w:rsidRDefault="00C7014E" w:rsidP="00A37ED8">
      <w:pPr>
        <w:spacing w:after="120"/>
        <w:jc w:val="both"/>
        <w:rPr>
          <w:sz w:val="22"/>
          <w:szCs w:val="22"/>
        </w:rPr>
      </w:pPr>
      <w:r w:rsidRPr="00D15602">
        <w:rPr>
          <w:b/>
          <w:sz w:val="22"/>
          <w:szCs w:val="22"/>
        </w:rPr>
        <w:t xml:space="preserve">27.1. </w:t>
      </w:r>
      <w:r w:rsidR="007951EB" w:rsidRPr="00D15602">
        <w:rPr>
          <w:sz w:val="22"/>
          <w:szCs w:val="22"/>
        </w:rPr>
        <w:t>Danışman, ilgili bütün ihbarların verilmesi ve bütün ödemelerin yapılması da dahil olmak üzere,</w:t>
      </w:r>
    </w:p>
    <w:p w14:paraId="2A35956D" w14:textId="77777777" w:rsidR="007951EB" w:rsidRPr="00D15602" w:rsidRDefault="007951EB" w:rsidP="00A37ED8">
      <w:pPr>
        <w:spacing w:after="120"/>
        <w:jc w:val="both"/>
        <w:rPr>
          <w:sz w:val="22"/>
          <w:szCs w:val="22"/>
        </w:rPr>
      </w:pPr>
      <w:r w:rsidRPr="00D15602">
        <w:rPr>
          <w:sz w:val="22"/>
          <w:szCs w:val="22"/>
        </w:rPr>
        <w:t>İşlerin yürütülmesine ve tamamlanmasına ve İşlerde olabilecek kusurların düzeltilmesine ilişkin olarak bütün ulusal mevzuata,</w:t>
      </w:r>
    </w:p>
    <w:p w14:paraId="64B22F04" w14:textId="77777777" w:rsidR="007951EB" w:rsidRPr="00D15602" w:rsidRDefault="007951EB" w:rsidP="00A37ED8">
      <w:pPr>
        <w:spacing w:after="120"/>
        <w:jc w:val="both"/>
        <w:rPr>
          <w:sz w:val="22"/>
          <w:szCs w:val="22"/>
        </w:rPr>
      </w:pPr>
      <w:r w:rsidRPr="00D15602">
        <w:rPr>
          <w:sz w:val="22"/>
          <w:szCs w:val="22"/>
        </w:rPr>
        <w:t xml:space="preserve">Malları veya </w:t>
      </w:r>
      <w:proofErr w:type="spellStart"/>
      <w:proofErr w:type="gramStart"/>
      <w:r w:rsidRPr="00D15602">
        <w:rPr>
          <w:sz w:val="22"/>
          <w:szCs w:val="22"/>
        </w:rPr>
        <w:t>hakları</w:t>
      </w:r>
      <w:r w:rsidR="003C72F7" w:rsidRPr="00D15602">
        <w:rPr>
          <w:sz w:val="22"/>
          <w:szCs w:val="22"/>
        </w:rPr>
        <w:t>,i</w:t>
      </w:r>
      <w:r w:rsidRPr="00D15602">
        <w:rPr>
          <w:sz w:val="22"/>
          <w:szCs w:val="22"/>
        </w:rPr>
        <w:t>şler</w:t>
      </w:r>
      <w:proofErr w:type="spellEnd"/>
      <w:proofErr w:type="gramEnd"/>
      <w:r w:rsidRPr="00D15602">
        <w:rPr>
          <w:sz w:val="22"/>
          <w:szCs w:val="22"/>
        </w:rPr>
        <w:t xml:space="preserve"> dolayısıyla herhangi bir şekilde etkilenen veya etkilenebilecek olan kamu kuruluşlarının tüzük ve yönetmeliklerine uyacak ve Danışman, İdareyi bu hükümlerin ihlali nedeniyle maruz kalabileceği bütün cezalar ve sorumluluklardan dolayı tazmin edecektir .</w:t>
      </w:r>
    </w:p>
    <w:p w14:paraId="22C2A40A" w14:textId="77777777" w:rsidR="007951EB" w:rsidRPr="00D15602" w:rsidRDefault="007951EB" w:rsidP="00A37ED8">
      <w:pPr>
        <w:spacing w:after="120"/>
        <w:jc w:val="both"/>
        <w:rPr>
          <w:b/>
          <w:sz w:val="22"/>
          <w:szCs w:val="22"/>
        </w:rPr>
      </w:pPr>
      <w:bookmarkStart w:id="8" w:name="_Toc20040632"/>
      <w:r w:rsidRPr="00D15602">
        <w:rPr>
          <w:b/>
          <w:sz w:val="22"/>
          <w:szCs w:val="22"/>
        </w:rPr>
        <w:t>Madde 28- </w:t>
      </w:r>
      <w:r w:rsidR="003C72F7" w:rsidRPr="00D15602">
        <w:rPr>
          <w:b/>
          <w:sz w:val="22"/>
          <w:szCs w:val="22"/>
        </w:rPr>
        <w:t>Diğer danışman ve yüklenicilere olanakların sağlanması</w:t>
      </w:r>
      <w:bookmarkEnd w:id="8"/>
    </w:p>
    <w:p w14:paraId="201BE994" w14:textId="77777777" w:rsidR="007951EB" w:rsidRPr="00D15602" w:rsidRDefault="00C7014E" w:rsidP="00A37ED8">
      <w:pPr>
        <w:spacing w:after="120"/>
        <w:jc w:val="both"/>
        <w:rPr>
          <w:sz w:val="22"/>
          <w:szCs w:val="22"/>
        </w:rPr>
      </w:pPr>
      <w:r w:rsidRPr="00D15602">
        <w:rPr>
          <w:b/>
          <w:sz w:val="22"/>
          <w:szCs w:val="22"/>
        </w:rPr>
        <w:t xml:space="preserve">28.1. </w:t>
      </w:r>
      <w:r w:rsidR="007951EB" w:rsidRPr="00D15602">
        <w:rPr>
          <w:sz w:val="22"/>
          <w:szCs w:val="22"/>
        </w:rPr>
        <w:t>Danışman, İdarenin isteklerine uygun olarak;</w:t>
      </w:r>
    </w:p>
    <w:p w14:paraId="69DC935A" w14:textId="77777777" w:rsidR="007951EB" w:rsidRPr="00D15602" w:rsidRDefault="007951EB" w:rsidP="003C72F7">
      <w:pPr>
        <w:spacing w:after="120"/>
        <w:ind w:firstLine="720"/>
        <w:jc w:val="both"/>
        <w:rPr>
          <w:sz w:val="22"/>
          <w:szCs w:val="22"/>
        </w:rPr>
      </w:pPr>
      <w:r w:rsidRPr="00D15602">
        <w:rPr>
          <w:sz w:val="22"/>
          <w:szCs w:val="22"/>
        </w:rPr>
        <w:t>a) İdare tarafından istihdam edilen diğer bütün Danışman ve yüklenicilere ve onların işçilerine,</w:t>
      </w:r>
    </w:p>
    <w:p w14:paraId="4E0DD390" w14:textId="77777777" w:rsidR="007951EB" w:rsidRPr="00D15602" w:rsidRDefault="007951EB" w:rsidP="003C72F7">
      <w:pPr>
        <w:spacing w:after="120"/>
        <w:ind w:firstLine="708"/>
        <w:jc w:val="both"/>
        <w:rPr>
          <w:sz w:val="22"/>
          <w:szCs w:val="22"/>
        </w:rPr>
      </w:pPr>
      <w:r w:rsidRPr="00D15602">
        <w:rPr>
          <w:sz w:val="22"/>
          <w:szCs w:val="22"/>
        </w:rPr>
        <w:t xml:space="preserve">b) İdarenin işçilerine ve </w:t>
      </w:r>
    </w:p>
    <w:p w14:paraId="037A1C6C" w14:textId="77777777" w:rsidR="007951EB" w:rsidRPr="00D15602" w:rsidRDefault="007951EB" w:rsidP="003C72F7">
      <w:pPr>
        <w:spacing w:after="120"/>
        <w:ind w:firstLine="708"/>
        <w:jc w:val="both"/>
        <w:rPr>
          <w:sz w:val="22"/>
          <w:szCs w:val="22"/>
        </w:rPr>
      </w:pPr>
      <w:r w:rsidRPr="00D15602">
        <w:rPr>
          <w:sz w:val="22"/>
          <w:szCs w:val="22"/>
        </w:rPr>
        <w:t xml:space="preserve">c)Sözleşmeye dahil edilmemiş bulunan herhangi bir işin veya İdarenin Sözleşme konusu işlerle bağlantılı olarak ya da bu işlere yardımcı olması amacıyla yaptığı herhangi bir sözleşmenin, işyerinde veya yakınında yürütülmesinde görevlendirilen usulünce yetkilendirilmiş diğer kişilere ve onların personeline İşlerini yapmaları için gereken bütün makul imkanları sağlayacaktır. </w:t>
      </w:r>
    </w:p>
    <w:p w14:paraId="7EA11E4B" w14:textId="77777777" w:rsidR="007951EB" w:rsidRPr="00D15602" w:rsidRDefault="007951EB" w:rsidP="00A37ED8">
      <w:pPr>
        <w:spacing w:after="120"/>
        <w:jc w:val="both"/>
        <w:rPr>
          <w:b/>
          <w:sz w:val="22"/>
          <w:szCs w:val="22"/>
        </w:rPr>
      </w:pPr>
      <w:r w:rsidRPr="00D15602">
        <w:rPr>
          <w:b/>
          <w:sz w:val="22"/>
          <w:szCs w:val="22"/>
        </w:rPr>
        <w:t xml:space="preserve">Madde 29- </w:t>
      </w:r>
      <w:r w:rsidR="003C72F7" w:rsidRPr="00D15602">
        <w:rPr>
          <w:b/>
          <w:sz w:val="22"/>
          <w:szCs w:val="22"/>
        </w:rPr>
        <w:t>Danışmanın komisyon, indirim ve benzeri yollarla çıkar sağlayamaması</w:t>
      </w:r>
    </w:p>
    <w:p w14:paraId="061412E5" w14:textId="77777777" w:rsidR="007951EB" w:rsidRPr="00D15602" w:rsidRDefault="007951EB" w:rsidP="00A37ED8">
      <w:pPr>
        <w:spacing w:after="120"/>
        <w:jc w:val="both"/>
        <w:rPr>
          <w:sz w:val="22"/>
          <w:szCs w:val="22"/>
        </w:rPr>
      </w:pPr>
      <w:r w:rsidRPr="00D15602">
        <w:rPr>
          <w:b/>
          <w:sz w:val="22"/>
          <w:szCs w:val="22"/>
        </w:rPr>
        <w:t>29.1. </w:t>
      </w:r>
      <w:r w:rsidRPr="00D15602">
        <w:rPr>
          <w:sz w:val="22"/>
          <w:szCs w:val="22"/>
        </w:rPr>
        <w:t xml:space="preserve">Danışmana ödenecek olan bedel, Sözleşme ya da Hizmetlere ilişkin olarak Danışmana ödenecek olan </w:t>
      </w:r>
      <w:proofErr w:type="gramStart"/>
      <w:r w:rsidRPr="00D15602">
        <w:rPr>
          <w:sz w:val="22"/>
          <w:szCs w:val="22"/>
        </w:rPr>
        <w:t>yegane</w:t>
      </w:r>
      <w:proofErr w:type="gramEnd"/>
      <w:r w:rsidRPr="00D15602">
        <w:rPr>
          <w:sz w:val="22"/>
          <w:szCs w:val="22"/>
        </w:rPr>
        <w:t xml:space="preserve"> ödeme olup, Danışman, Sözleşmeye ilişkin olarak ya da bu Sözleşme kapsamındaki görev ve yükümlülüklerini yerine getirirken, kendisine menfaat sağlayacak şekilde bir davranışta bulunmayacak ve Danışman bundan bir menfaat veya ek kazanç elde etmeyecek ve alt yüklenici personel ve temsilcilerinin de bu yolla ek kazanç elde etmelerini önlemek için mümkün olan tüm önlemleri alacaktır.</w:t>
      </w:r>
    </w:p>
    <w:p w14:paraId="4B25812E" w14:textId="77777777" w:rsidR="00C3132D" w:rsidRPr="00D15602" w:rsidRDefault="007951EB" w:rsidP="00A37ED8">
      <w:pPr>
        <w:spacing w:after="120"/>
        <w:jc w:val="both"/>
        <w:rPr>
          <w:sz w:val="22"/>
          <w:szCs w:val="22"/>
        </w:rPr>
      </w:pPr>
      <w:r w:rsidRPr="00D15602">
        <w:rPr>
          <w:b/>
          <w:sz w:val="22"/>
          <w:szCs w:val="22"/>
        </w:rPr>
        <w:t>29.2. </w:t>
      </w:r>
      <w:r w:rsidRPr="00D15602">
        <w:rPr>
          <w:sz w:val="22"/>
          <w:szCs w:val="22"/>
        </w:rPr>
        <w:t xml:space="preserve">Hizmetlerin bir parçası olarak Danışmanın, mal alımı, yapım işleri veya hizmet temini konusunda İdareye önerilerde bulunmakla sorumlu olması durumunda Danışman, İdarenin uymak </w:t>
      </w:r>
      <w:r w:rsidR="003C72F7" w:rsidRPr="00D15602">
        <w:rPr>
          <w:sz w:val="22"/>
          <w:szCs w:val="22"/>
        </w:rPr>
        <w:t>zorunda olduğu</w:t>
      </w:r>
      <w:r w:rsidRPr="00D15602">
        <w:rPr>
          <w:sz w:val="22"/>
          <w:szCs w:val="22"/>
        </w:rPr>
        <w:t xml:space="preserve"> satın alma usullerine uyacak ve her zaman bu sorumluluklarını, İdarenin çıkarlarını koruyacak şekilde yerine getirecektir. </w:t>
      </w:r>
    </w:p>
    <w:p w14:paraId="78D99F12" w14:textId="77777777" w:rsidR="007951EB" w:rsidRPr="00D15602" w:rsidRDefault="007951EB" w:rsidP="00A37ED8">
      <w:pPr>
        <w:spacing w:after="120"/>
        <w:jc w:val="both"/>
        <w:rPr>
          <w:b/>
          <w:sz w:val="22"/>
          <w:szCs w:val="22"/>
        </w:rPr>
      </w:pPr>
      <w:r w:rsidRPr="00D15602">
        <w:rPr>
          <w:b/>
          <w:sz w:val="22"/>
          <w:szCs w:val="22"/>
        </w:rPr>
        <w:t>Madde 30- </w:t>
      </w:r>
      <w:r w:rsidR="00C3132D" w:rsidRPr="00D15602">
        <w:rPr>
          <w:b/>
          <w:sz w:val="22"/>
          <w:szCs w:val="22"/>
        </w:rPr>
        <w:t>Çelişen faaliyetlerde bulunma yasağı</w:t>
      </w:r>
    </w:p>
    <w:p w14:paraId="4FB85BD1" w14:textId="77777777" w:rsidR="007951EB" w:rsidRPr="00D15602" w:rsidRDefault="00C7014E" w:rsidP="00A37ED8">
      <w:pPr>
        <w:spacing w:after="120"/>
        <w:jc w:val="both"/>
        <w:rPr>
          <w:sz w:val="22"/>
          <w:szCs w:val="22"/>
        </w:rPr>
      </w:pPr>
      <w:r w:rsidRPr="00D15602">
        <w:rPr>
          <w:b/>
          <w:sz w:val="22"/>
          <w:szCs w:val="22"/>
        </w:rPr>
        <w:t xml:space="preserve">30.1. </w:t>
      </w:r>
      <w:r w:rsidR="007951EB" w:rsidRPr="00D15602">
        <w:rPr>
          <w:sz w:val="22"/>
          <w:szCs w:val="22"/>
        </w:rPr>
        <w:t xml:space="preserve">Danışman, </w:t>
      </w:r>
      <w:r w:rsidR="00C3132D" w:rsidRPr="00D15602">
        <w:rPr>
          <w:sz w:val="22"/>
          <w:szCs w:val="22"/>
        </w:rPr>
        <w:t>danışmanın personeli</w:t>
      </w:r>
      <w:r w:rsidR="007951EB" w:rsidRPr="00D15602">
        <w:rPr>
          <w:sz w:val="22"/>
          <w:szCs w:val="22"/>
        </w:rPr>
        <w:t xml:space="preserve">, alt yüklenici ile bunların </w:t>
      </w:r>
      <w:r w:rsidR="00C3132D" w:rsidRPr="00D15602">
        <w:rPr>
          <w:sz w:val="22"/>
          <w:szCs w:val="22"/>
        </w:rPr>
        <w:t>personeli</w:t>
      </w:r>
      <w:r w:rsidR="007951EB" w:rsidRPr="00D15602">
        <w:rPr>
          <w:sz w:val="22"/>
          <w:szCs w:val="22"/>
        </w:rPr>
        <w:t xml:space="preserve">, doğrudan ya da dolaylı olarak Sözleşme kapsamında kendilerine verilmiş bulunan </w:t>
      </w:r>
      <w:r w:rsidR="00C3132D" w:rsidRPr="00D15602">
        <w:rPr>
          <w:sz w:val="22"/>
          <w:szCs w:val="22"/>
        </w:rPr>
        <w:t>işler</w:t>
      </w:r>
      <w:r w:rsidR="007951EB" w:rsidRPr="00D15602">
        <w:rPr>
          <w:sz w:val="22"/>
          <w:szCs w:val="22"/>
        </w:rPr>
        <w:t xml:space="preserve"> ile çıkar çelişkisi yaratabilecek herhangi bir ticari veya mesleki faaliyete giremezler.</w:t>
      </w:r>
    </w:p>
    <w:p w14:paraId="6EA73884" w14:textId="77777777" w:rsidR="007951EB" w:rsidRPr="00D15602" w:rsidRDefault="007951EB" w:rsidP="00A37ED8">
      <w:pPr>
        <w:spacing w:after="120"/>
        <w:jc w:val="both"/>
        <w:rPr>
          <w:b/>
          <w:sz w:val="22"/>
          <w:szCs w:val="22"/>
        </w:rPr>
      </w:pPr>
      <w:r w:rsidRPr="00D15602">
        <w:rPr>
          <w:b/>
          <w:sz w:val="22"/>
          <w:szCs w:val="22"/>
        </w:rPr>
        <w:t xml:space="preserve">Madde 31- Gizlilik </w:t>
      </w:r>
    </w:p>
    <w:p w14:paraId="203006C2" w14:textId="77777777" w:rsidR="007951EB" w:rsidRPr="00D15602" w:rsidRDefault="00C7014E" w:rsidP="00A37ED8">
      <w:pPr>
        <w:spacing w:after="120"/>
        <w:jc w:val="both"/>
        <w:rPr>
          <w:b/>
          <w:sz w:val="22"/>
          <w:szCs w:val="22"/>
        </w:rPr>
      </w:pPr>
      <w:r w:rsidRPr="00D15602">
        <w:rPr>
          <w:b/>
          <w:sz w:val="22"/>
          <w:szCs w:val="22"/>
        </w:rPr>
        <w:t xml:space="preserve">31.1. </w:t>
      </w:r>
      <w:r w:rsidR="007951EB" w:rsidRPr="00D15602">
        <w:rPr>
          <w:sz w:val="22"/>
          <w:szCs w:val="22"/>
        </w:rPr>
        <w:t xml:space="preserve">Danışman ve alt yükleniciler ile bunların </w:t>
      </w:r>
      <w:proofErr w:type="spellStart"/>
      <w:proofErr w:type="gramStart"/>
      <w:r w:rsidR="00C3132D" w:rsidRPr="00D15602">
        <w:rPr>
          <w:sz w:val="22"/>
          <w:szCs w:val="22"/>
        </w:rPr>
        <w:t>personeli</w:t>
      </w:r>
      <w:r w:rsidR="007951EB" w:rsidRPr="00D15602">
        <w:rPr>
          <w:sz w:val="22"/>
          <w:szCs w:val="22"/>
        </w:rPr>
        <w:t>,Türk</w:t>
      </w:r>
      <w:proofErr w:type="spellEnd"/>
      <w:proofErr w:type="gramEnd"/>
      <w:r w:rsidR="007951EB" w:rsidRPr="00D15602">
        <w:rPr>
          <w:sz w:val="22"/>
          <w:szCs w:val="22"/>
        </w:rPr>
        <w:t xml:space="preserve"> </w:t>
      </w:r>
      <w:r w:rsidR="00C3132D" w:rsidRPr="00D15602">
        <w:rPr>
          <w:sz w:val="22"/>
          <w:szCs w:val="22"/>
        </w:rPr>
        <w:t>yargı mercilerinin kararları</w:t>
      </w:r>
      <w:r w:rsidR="007951EB" w:rsidRPr="00D15602">
        <w:rPr>
          <w:sz w:val="22"/>
          <w:szCs w:val="22"/>
        </w:rPr>
        <w:t xml:space="preserve"> saklı kalmak kaydıyla hem bu Sözleşme süresince hem de Sözleşmenin sona ermesinden sonra, İdarenin yazılı izni </w:t>
      </w:r>
      <w:r w:rsidR="007951EB" w:rsidRPr="00D15602">
        <w:rPr>
          <w:sz w:val="22"/>
          <w:szCs w:val="22"/>
        </w:rPr>
        <w:lastRenderedPageBreak/>
        <w:t>olmaksızın, bu Sözleşmeye ilişkin hiçbir bilgiyi ve İdarenin ticari faaliyet ve işlemlerine ilişkin bilgileri açıklayamazlar.</w:t>
      </w:r>
      <w:r w:rsidR="007951EB" w:rsidRPr="00D15602">
        <w:rPr>
          <w:b/>
          <w:sz w:val="22"/>
          <w:szCs w:val="22"/>
        </w:rPr>
        <w:tab/>
      </w:r>
    </w:p>
    <w:p w14:paraId="6D7FFC0B" w14:textId="77777777" w:rsidR="007951EB" w:rsidRPr="00D15602" w:rsidRDefault="007951EB" w:rsidP="00A37ED8">
      <w:pPr>
        <w:spacing w:after="120"/>
        <w:jc w:val="both"/>
        <w:rPr>
          <w:b/>
          <w:sz w:val="22"/>
          <w:szCs w:val="22"/>
        </w:rPr>
      </w:pPr>
      <w:r w:rsidRPr="00D15602">
        <w:rPr>
          <w:b/>
          <w:sz w:val="22"/>
          <w:szCs w:val="22"/>
        </w:rPr>
        <w:t>Madde 32- Koruma Tedbirleri ve Sigorta</w:t>
      </w:r>
    </w:p>
    <w:p w14:paraId="61F51B58" w14:textId="77777777" w:rsidR="007951EB" w:rsidRPr="00D15602" w:rsidRDefault="007951EB" w:rsidP="00A37ED8">
      <w:pPr>
        <w:spacing w:after="120"/>
        <w:jc w:val="both"/>
        <w:rPr>
          <w:sz w:val="22"/>
          <w:szCs w:val="22"/>
        </w:rPr>
      </w:pPr>
      <w:r w:rsidRPr="00D15602">
        <w:rPr>
          <w:b/>
          <w:sz w:val="22"/>
          <w:szCs w:val="22"/>
        </w:rPr>
        <w:t>32.1. </w:t>
      </w:r>
      <w:r w:rsidRPr="00D15602">
        <w:rPr>
          <w:sz w:val="22"/>
          <w:szCs w:val="22"/>
        </w:rPr>
        <w:t xml:space="preserve">Danışman işin devamı süresince kaza, zarar, kayıpların meydana gelmesini önlemek amacıyla her türlü güvenlik önlemini almak zorundadır. Yeterli güvenlik önlemlerinin alınmaması nedeniyle doğabilecek hasar ve zararların tazmininden Danışman sorumludur. Bu konularda gerek İdare tarafından istenen gerekse Danışmanın kendi isteği ile aldığı güvenlik önlemlerine ilişkin giderlerin tümü Danışmana aittir. </w:t>
      </w:r>
    </w:p>
    <w:p w14:paraId="1326E7CC" w14:textId="77777777" w:rsidR="007951EB" w:rsidRPr="00D15602" w:rsidRDefault="00C7014E" w:rsidP="00A37ED8">
      <w:pPr>
        <w:spacing w:after="120"/>
        <w:jc w:val="both"/>
        <w:rPr>
          <w:sz w:val="22"/>
          <w:szCs w:val="22"/>
        </w:rPr>
      </w:pPr>
      <w:r w:rsidRPr="00D15602">
        <w:rPr>
          <w:b/>
          <w:sz w:val="22"/>
          <w:szCs w:val="22"/>
        </w:rPr>
        <w:t>32.1.1.</w:t>
      </w:r>
      <w:r w:rsidR="00B42ABC" w:rsidRPr="00D15602">
        <w:rPr>
          <w:b/>
          <w:sz w:val="22"/>
          <w:szCs w:val="22"/>
        </w:rPr>
        <w:t> </w:t>
      </w:r>
      <w:r w:rsidR="007951EB" w:rsidRPr="00D15602">
        <w:rPr>
          <w:sz w:val="22"/>
          <w:szCs w:val="22"/>
        </w:rPr>
        <w:t xml:space="preserve">Danışman, kazaların, zarar ve kayıpların meydana gelmesini önlemek amacı ile gereken bütün önlemleri almak ve Kontrol Teşkilatı tarafından, kaza, zarar ve kayıp ihtimallerini azaltmak için verilecek talimatların hepsine uymak zorundadır. </w:t>
      </w:r>
    </w:p>
    <w:p w14:paraId="56973501" w14:textId="77777777" w:rsidR="007951EB" w:rsidRPr="00D15602" w:rsidRDefault="007951EB" w:rsidP="00A37ED8">
      <w:pPr>
        <w:spacing w:after="120"/>
        <w:jc w:val="both"/>
        <w:rPr>
          <w:sz w:val="22"/>
          <w:szCs w:val="22"/>
        </w:rPr>
      </w:pPr>
      <w:r w:rsidRPr="00D15602">
        <w:rPr>
          <w:b/>
          <w:sz w:val="22"/>
          <w:szCs w:val="22"/>
        </w:rPr>
        <w:t>32.2. </w:t>
      </w:r>
      <w:r w:rsidR="00C7014E" w:rsidRPr="00D15602">
        <w:rPr>
          <w:sz w:val="22"/>
          <w:szCs w:val="22"/>
        </w:rPr>
        <w:t>.</w:t>
      </w:r>
      <w:r w:rsidRPr="00D15602">
        <w:rPr>
          <w:sz w:val="22"/>
          <w:szCs w:val="22"/>
        </w:rPr>
        <w:t>........................................................................................................... </w:t>
      </w:r>
      <w:r w:rsidRPr="00D15602">
        <w:rPr>
          <w:rStyle w:val="DipnotBavurusu"/>
          <w:sz w:val="22"/>
          <w:szCs w:val="22"/>
        </w:rPr>
        <w:footnoteReference w:id="31"/>
      </w:r>
    </w:p>
    <w:p w14:paraId="01D9548A" w14:textId="77777777" w:rsidR="007951EB" w:rsidRPr="00D15602" w:rsidRDefault="007951EB" w:rsidP="00A37ED8">
      <w:pPr>
        <w:spacing w:after="120"/>
        <w:jc w:val="both"/>
        <w:rPr>
          <w:sz w:val="22"/>
          <w:szCs w:val="22"/>
        </w:rPr>
      </w:pPr>
      <w:r w:rsidRPr="00D15602">
        <w:rPr>
          <w:b/>
          <w:sz w:val="22"/>
          <w:szCs w:val="22"/>
        </w:rPr>
        <w:t>32.4. </w:t>
      </w:r>
      <w:r w:rsidRPr="00D15602">
        <w:rPr>
          <w:sz w:val="22"/>
          <w:szCs w:val="22"/>
        </w:rPr>
        <w:t>Profesyonel Sorumluluk Sigortası </w:t>
      </w:r>
      <w:r w:rsidRPr="00D15602">
        <w:rPr>
          <w:rStyle w:val="DipnotBavurusu"/>
          <w:sz w:val="22"/>
          <w:szCs w:val="22"/>
        </w:rPr>
        <w:footnoteReference w:id="32"/>
      </w:r>
    </w:p>
    <w:p w14:paraId="098CD833" w14:textId="77777777" w:rsidR="007951EB" w:rsidRPr="00D15602" w:rsidRDefault="007951EB" w:rsidP="00A37ED8">
      <w:pPr>
        <w:spacing w:after="120"/>
        <w:jc w:val="both"/>
        <w:rPr>
          <w:b/>
          <w:sz w:val="22"/>
          <w:szCs w:val="22"/>
        </w:rPr>
      </w:pPr>
      <w:r w:rsidRPr="00D15602">
        <w:rPr>
          <w:b/>
          <w:sz w:val="22"/>
          <w:szCs w:val="22"/>
        </w:rPr>
        <w:t>Madde 33- </w:t>
      </w:r>
      <w:r w:rsidR="00513172" w:rsidRPr="00D15602">
        <w:rPr>
          <w:b/>
          <w:sz w:val="22"/>
          <w:szCs w:val="22"/>
        </w:rPr>
        <w:t>Rapor verme yükümlülüğü</w:t>
      </w:r>
    </w:p>
    <w:p w14:paraId="7B4EDA7E" w14:textId="77777777" w:rsidR="007951EB" w:rsidRPr="00D15602" w:rsidRDefault="00C7014E" w:rsidP="00A37ED8">
      <w:pPr>
        <w:spacing w:after="120"/>
        <w:jc w:val="both"/>
        <w:rPr>
          <w:sz w:val="22"/>
          <w:szCs w:val="22"/>
        </w:rPr>
      </w:pPr>
      <w:r w:rsidRPr="00D15602">
        <w:rPr>
          <w:b/>
          <w:sz w:val="22"/>
          <w:szCs w:val="22"/>
        </w:rPr>
        <w:t xml:space="preserve">33.1. </w:t>
      </w:r>
      <w:r w:rsidR="007951EB" w:rsidRPr="00D15602">
        <w:rPr>
          <w:sz w:val="22"/>
          <w:szCs w:val="22"/>
        </w:rPr>
        <w:t xml:space="preserve">Danışman, Teknik Şartnamede belirtilen, proje, rapor ve benzeri belgeleri, yine Teknik Şartnamede belirtilen şekil, sayı ve süre içerisinde hazırlayarak İdareye teslim edecektir. </w:t>
      </w:r>
    </w:p>
    <w:p w14:paraId="1B210CED" w14:textId="77777777" w:rsidR="007951EB" w:rsidRPr="00D15602" w:rsidRDefault="007951EB" w:rsidP="00A37ED8">
      <w:pPr>
        <w:spacing w:after="120"/>
        <w:jc w:val="both"/>
        <w:rPr>
          <w:b/>
          <w:sz w:val="22"/>
          <w:szCs w:val="22"/>
        </w:rPr>
      </w:pPr>
      <w:r w:rsidRPr="00D15602">
        <w:rPr>
          <w:b/>
          <w:sz w:val="22"/>
          <w:szCs w:val="22"/>
        </w:rPr>
        <w:t>Madde 34- </w:t>
      </w:r>
      <w:r w:rsidR="00513172" w:rsidRPr="00D15602">
        <w:rPr>
          <w:b/>
          <w:sz w:val="22"/>
          <w:szCs w:val="22"/>
        </w:rPr>
        <w:t xml:space="preserve">İdare tarafından temin edilen ekipman ve malzemeler </w:t>
      </w:r>
    </w:p>
    <w:p w14:paraId="5DF99FB6" w14:textId="77777777" w:rsidR="007951EB" w:rsidRPr="00D15602" w:rsidRDefault="00C7014E" w:rsidP="00A37ED8">
      <w:pPr>
        <w:spacing w:after="120"/>
        <w:jc w:val="both"/>
        <w:rPr>
          <w:sz w:val="22"/>
          <w:szCs w:val="22"/>
        </w:rPr>
      </w:pPr>
      <w:r w:rsidRPr="00D15602">
        <w:rPr>
          <w:b/>
          <w:sz w:val="22"/>
          <w:szCs w:val="22"/>
        </w:rPr>
        <w:t xml:space="preserve">34.1. </w:t>
      </w:r>
      <w:r w:rsidR="007951EB" w:rsidRPr="00D15602">
        <w:rPr>
          <w:sz w:val="22"/>
          <w:szCs w:val="22"/>
        </w:rPr>
        <w:t>Sözleşme kapsamındaki hizmetlerin yürütülmesi için gerek İdare tarafından Danışmana verilen, gerekse İdarenin sağladığı finansman ile Danışman tarafından satın alınan malzeme ve teçhizat, İdarenin mülkü olacak ve buna göre kayıtlara geçecektir. Bu Sözleşmenin sona ermesi veya feshedilmesi üzerine Danışman, söz konusu malzeme ve teçhizata ilişkin bir envanteri İdareye verecek ve bu malzeme ve teçhizatı, İdarenin talimatları uyarınca İdareye teslim edecektir. Bu malzeme ve teçhizatın zilyetliğine sahip oldukları sürece Danışman, bu malzeme ve teçhizatı, ikame değerleri üzerinden sigorta ettirecekler ve sigorta masrafları da Danışman tarafından karşılanacaktır.</w:t>
      </w:r>
    </w:p>
    <w:p w14:paraId="4C70EB1F" w14:textId="77777777" w:rsidR="007951EB" w:rsidRPr="00D15602" w:rsidRDefault="007951EB" w:rsidP="00A37ED8">
      <w:pPr>
        <w:spacing w:after="120"/>
        <w:jc w:val="both"/>
        <w:rPr>
          <w:sz w:val="22"/>
          <w:szCs w:val="22"/>
        </w:rPr>
      </w:pPr>
      <w:r w:rsidRPr="00D15602">
        <w:rPr>
          <w:b/>
          <w:sz w:val="22"/>
          <w:szCs w:val="22"/>
        </w:rPr>
        <w:t>Madde 35- </w:t>
      </w:r>
      <w:r w:rsidR="00513172" w:rsidRPr="00D15602">
        <w:rPr>
          <w:b/>
          <w:sz w:val="22"/>
          <w:szCs w:val="22"/>
        </w:rPr>
        <w:t>Personel tanımı</w:t>
      </w:r>
      <w:r w:rsidR="00513172" w:rsidRPr="00D15602">
        <w:rPr>
          <w:sz w:val="22"/>
          <w:szCs w:val="22"/>
        </w:rPr>
        <w:t> </w:t>
      </w:r>
      <w:r w:rsidRPr="00D15602">
        <w:rPr>
          <w:rStyle w:val="DipnotBavurusu"/>
          <w:sz w:val="22"/>
          <w:szCs w:val="22"/>
        </w:rPr>
        <w:footnoteReference w:id="33"/>
      </w:r>
    </w:p>
    <w:p w14:paraId="22F8F495" w14:textId="77777777" w:rsidR="007951EB" w:rsidRPr="00D15602" w:rsidRDefault="00C7014E" w:rsidP="00A37ED8">
      <w:pPr>
        <w:spacing w:after="120"/>
        <w:jc w:val="both"/>
        <w:rPr>
          <w:sz w:val="22"/>
          <w:szCs w:val="22"/>
        </w:rPr>
      </w:pPr>
      <w:r w:rsidRPr="00D15602">
        <w:rPr>
          <w:b/>
          <w:sz w:val="22"/>
          <w:szCs w:val="22"/>
        </w:rPr>
        <w:t>35.1.</w:t>
      </w:r>
      <w:r w:rsidR="007951EB" w:rsidRPr="00D15602">
        <w:rPr>
          <w:sz w:val="22"/>
          <w:szCs w:val="22"/>
        </w:rPr>
        <w:t>.....................................................................................................</w:t>
      </w:r>
    </w:p>
    <w:p w14:paraId="43CBB652" w14:textId="77777777" w:rsidR="007951EB" w:rsidRPr="00D15602" w:rsidRDefault="007951EB" w:rsidP="00A37ED8">
      <w:pPr>
        <w:spacing w:after="120"/>
        <w:jc w:val="both"/>
        <w:rPr>
          <w:b/>
          <w:sz w:val="22"/>
          <w:szCs w:val="22"/>
        </w:rPr>
      </w:pPr>
      <w:bookmarkStart w:id="9" w:name="_Toc18980337"/>
      <w:r w:rsidRPr="00D15602">
        <w:rPr>
          <w:b/>
          <w:sz w:val="22"/>
          <w:szCs w:val="22"/>
        </w:rPr>
        <w:t>Madde 36- </w:t>
      </w:r>
      <w:r w:rsidR="00513172" w:rsidRPr="00D15602">
        <w:rPr>
          <w:b/>
          <w:sz w:val="22"/>
          <w:szCs w:val="22"/>
        </w:rPr>
        <w:t>Personelin onaylanması</w:t>
      </w:r>
      <w:bookmarkEnd w:id="9"/>
    </w:p>
    <w:p w14:paraId="791E387C" w14:textId="77777777" w:rsidR="007951EB" w:rsidRPr="00D15602" w:rsidRDefault="00C7014E" w:rsidP="00A37ED8">
      <w:pPr>
        <w:spacing w:after="120"/>
        <w:jc w:val="both"/>
        <w:rPr>
          <w:sz w:val="22"/>
          <w:szCs w:val="22"/>
        </w:rPr>
      </w:pPr>
      <w:r w:rsidRPr="00D15602">
        <w:rPr>
          <w:b/>
          <w:sz w:val="22"/>
          <w:szCs w:val="22"/>
        </w:rPr>
        <w:lastRenderedPageBreak/>
        <w:t xml:space="preserve">36.1. </w:t>
      </w:r>
      <w:r w:rsidR="007951EB" w:rsidRPr="00D15602">
        <w:rPr>
          <w:sz w:val="22"/>
          <w:szCs w:val="22"/>
        </w:rPr>
        <w:t xml:space="preserve">Madde </w:t>
      </w:r>
      <w:smartTag w:uri="urn:schemas-microsoft-com:office:smarttags" w:element="metricconverter">
        <w:smartTagPr>
          <w:attr w:name="ProductID" w:val="35’"/>
        </w:smartTagPr>
        <w:r w:rsidR="007951EB" w:rsidRPr="00D15602">
          <w:rPr>
            <w:sz w:val="22"/>
            <w:szCs w:val="22"/>
          </w:rPr>
          <w:t>3</w:t>
        </w:r>
        <w:r w:rsidR="006930BB" w:rsidRPr="00D15602">
          <w:rPr>
            <w:sz w:val="22"/>
            <w:szCs w:val="22"/>
          </w:rPr>
          <w:t>5</w:t>
        </w:r>
        <w:r w:rsidR="007951EB" w:rsidRPr="00D15602">
          <w:rPr>
            <w:sz w:val="22"/>
            <w:szCs w:val="22"/>
          </w:rPr>
          <w:t>’</w:t>
        </w:r>
      </w:smartTag>
      <w:r w:rsidR="007951EB" w:rsidRPr="00D15602">
        <w:rPr>
          <w:sz w:val="22"/>
          <w:szCs w:val="22"/>
        </w:rPr>
        <w:t>d</w:t>
      </w:r>
      <w:r w:rsidR="006930BB" w:rsidRPr="00D15602">
        <w:rPr>
          <w:sz w:val="22"/>
          <w:szCs w:val="22"/>
        </w:rPr>
        <w:t>e</w:t>
      </w:r>
      <w:r w:rsidR="007951EB" w:rsidRPr="00D15602">
        <w:rPr>
          <w:sz w:val="22"/>
          <w:szCs w:val="22"/>
        </w:rPr>
        <w:t xml:space="preserve"> hem isimleri hem de unvanları itibariyle belirtilen </w:t>
      </w:r>
      <w:r w:rsidR="004E47C4" w:rsidRPr="00D15602">
        <w:rPr>
          <w:sz w:val="22"/>
          <w:szCs w:val="22"/>
        </w:rPr>
        <w:t>Teknik</w:t>
      </w:r>
      <w:r w:rsidR="007951EB" w:rsidRPr="00D15602">
        <w:rPr>
          <w:sz w:val="22"/>
          <w:szCs w:val="22"/>
        </w:rPr>
        <w:t xml:space="preserve"> Personel, İdare tarafından onaylanmıştır. Danışman hizmetlerin ifasında çalıştırmak istediği diğer </w:t>
      </w:r>
      <w:r w:rsidR="004E47C4" w:rsidRPr="00D15602">
        <w:rPr>
          <w:sz w:val="22"/>
          <w:szCs w:val="22"/>
        </w:rPr>
        <w:t>teknik</w:t>
      </w:r>
      <w:r w:rsidR="007951EB" w:rsidRPr="00D15602">
        <w:rPr>
          <w:sz w:val="22"/>
          <w:szCs w:val="22"/>
        </w:rPr>
        <w:t xml:space="preserve"> personele ilişkin olarak, söz konusu personel öngörülen çalışmaya başlamadan önce, bu personelin özgeçmişlerini incelenmesi ve onaylanması için İdareye iletecektir. İdarenin söz konusu özgeçmişi aldıktan sonra </w:t>
      </w:r>
      <w:proofErr w:type="spellStart"/>
      <w:r w:rsidR="007951EB" w:rsidRPr="00D15602">
        <w:rPr>
          <w:sz w:val="22"/>
          <w:szCs w:val="22"/>
        </w:rPr>
        <w:t>yirmibir</w:t>
      </w:r>
      <w:proofErr w:type="spellEnd"/>
      <w:r w:rsidR="007951EB" w:rsidRPr="00D15602">
        <w:rPr>
          <w:sz w:val="22"/>
          <w:szCs w:val="22"/>
        </w:rPr>
        <w:t xml:space="preserve"> (21) takvim günü içinde gerekçeleriyle birlikte yazılı bir itirazda bulunmaması durumunda, söz konusu </w:t>
      </w:r>
      <w:r w:rsidR="004E47C4" w:rsidRPr="00D15602">
        <w:rPr>
          <w:sz w:val="22"/>
          <w:szCs w:val="22"/>
        </w:rPr>
        <w:t>teknik</w:t>
      </w:r>
      <w:r w:rsidR="007951EB" w:rsidRPr="00D15602">
        <w:rPr>
          <w:sz w:val="22"/>
          <w:szCs w:val="22"/>
        </w:rPr>
        <w:t xml:space="preserve"> personelin İdare tarafından onaylanmış olduğu kabul edilecektir.</w:t>
      </w:r>
    </w:p>
    <w:p w14:paraId="1769DEF1" w14:textId="77777777" w:rsidR="007951EB" w:rsidRPr="00D15602" w:rsidRDefault="007951EB" w:rsidP="00A37ED8">
      <w:pPr>
        <w:spacing w:after="120"/>
        <w:jc w:val="both"/>
        <w:rPr>
          <w:b/>
          <w:sz w:val="22"/>
          <w:szCs w:val="22"/>
        </w:rPr>
      </w:pPr>
      <w:r w:rsidRPr="00D15602">
        <w:rPr>
          <w:b/>
          <w:sz w:val="22"/>
          <w:szCs w:val="22"/>
        </w:rPr>
        <w:t>Madde 37-</w:t>
      </w:r>
      <w:r w:rsidR="00513172" w:rsidRPr="00D15602">
        <w:rPr>
          <w:b/>
          <w:sz w:val="22"/>
          <w:szCs w:val="22"/>
        </w:rPr>
        <w:t>Personelin görevden alınması ve/veya değiştirilmesi</w:t>
      </w:r>
    </w:p>
    <w:p w14:paraId="539A7A9F" w14:textId="77777777" w:rsidR="007951EB" w:rsidRPr="00D15602" w:rsidRDefault="00C7014E" w:rsidP="00A37ED8">
      <w:pPr>
        <w:spacing w:after="120"/>
        <w:jc w:val="both"/>
        <w:rPr>
          <w:b/>
          <w:sz w:val="22"/>
          <w:szCs w:val="22"/>
        </w:rPr>
      </w:pPr>
      <w:r w:rsidRPr="00D15602">
        <w:rPr>
          <w:b/>
          <w:sz w:val="22"/>
          <w:szCs w:val="22"/>
        </w:rPr>
        <w:t xml:space="preserve">37.1. </w:t>
      </w:r>
      <w:r w:rsidR="007951EB" w:rsidRPr="00D15602">
        <w:rPr>
          <w:sz w:val="22"/>
          <w:szCs w:val="22"/>
        </w:rPr>
        <w:t xml:space="preserve">İdarenin yazılı onayı alınmadıkça, </w:t>
      </w:r>
      <w:r w:rsidR="004E47C4" w:rsidRPr="00D15602">
        <w:rPr>
          <w:sz w:val="22"/>
          <w:szCs w:val="22"/>
        </w:rPr>
        <w:t>teknik</w:t>
      </w:r>
      <w:r w:rsidR="007951EB" w:rsidRPr="00D15602">
        <w:rPr>
          <w:sz w:val="22"/>
          <w:szCs w:val="22"/>
        </w:rPr>
        <w:t xml:space="preserve"> personelde herhangi bir değişikliğe gidilmeyecektir. Danışmanın makul kontrolü dışındaki herhangi bir nedenden ötürü Personelde değişikliğe gidilmesi gerektiği takdirde, Danışman bu elemanların yerine aynı ya da daha üstün niteliklere sahip elemanlar görevlendirecektir.</w:t>
      </w:r>
    </w:p>
    <w:p w14:paraId="685F1301" w14:textId="77777777" w:rsidR="007951EB" w:rsidRPr="00D15602" w:rsidRDefault="00C7014E" w:rsidP="00A37ED8">
      <w:pPr>
        <w:spacing w:after="120"/>
        <w:jc w:val="both"/>
        <w:rPr>
          <w:sz w:val="22"/>
          <w:szCs w:val="22"/>
        </w:rPr>
      </w:pPr>
      <w:r w:rsidRPr="00D15602">
        <w:rPr>
          <w:b/>
          <w:sz w:val="22"/>
          <w:szCs w:val="22"/>
        </w:rPr>
        <w:t>37.2.</w:t>
      </w:r>
      <w:r w:rsidR="007951EB" w:rsidRPr="00D15602">
        <w:rPr>
          <w:sz w:val="22"/>
          <w:szCs w:val="22"/>
        </w:rPr>
        <w:t xml:space="preserve">İdare; personelin ciddi bir şekilde görevini </w:t>
      </w:r>
      <w:proofErr w:type="spellStart"/>
      <w:r w:rsidR="007951EB" w:rsidRPr="00D15602">
        <w:rPr>
          <w:sz w:val="22"/>
          <w:szCs w:val="22"/>
        </w:rPr>
        <w:t>suistimal</w:t>
      </w:r>
      <w:proofErr w:type="spellEnd"/>
      <w:r w:rsidR="007951EB" w:rsidRPr="00D15602">
        <w:rPr>
          <w:sz w:val="22"/>
          <w:szCs w:val="22"/>
        </w:rPr>
        <w:t xml:space="preserve"> ettiğini ya da üstlenmiş olduğu görevini hakkıyla veya İdarenin güvenini sarsmadan yerine getirmesini engelleyecek bir suç iddiasıyla hakkında bir ceza kovuşturmasının sürdüğünü tespit ettiği veya Personelin performansından memnun olmamak için yeterli sebebe sahip olduğu takdirde, Danışman, İdarenin gerekçeli bildirimi üzerine söz konusu Personelin yerine İdarenin kabulüne şayan ve aynı ya da daha üstün niteliklere sahip bir elemanı görevlendirecektir.</w:t>
      </w:r>
    </w:p>
    <w:p w14:paraId="22690720" w14:textId="77777777" w:rsidR="007951EB" w:rsidRPr="00D15602" w:rsidRDefault="00C7014E" w:rsidP="00A37ED8">
      <w:pPr>
        <w:spacing w:after="120"/>
        <w:jc w:val="both"/>
        <w:rPr>
          <w:sz w:val="22"/>
          <w:szCs w:val="22"/>
        </w:rPr>
      </w:pPr>
      <w:r w:rsidRPr="00D15602">
        <w:rPr>
          <w:b/>
          <w:sz w:val="22"/>
          <w:szCs w:val="22"/>
        </w:rPr>
        <w:t>37.3.</w:t>
      </w:r>
      <w:r w:rsidR="007951EB" w:rsidRPr="00D15602">
        <w:rPr>
          <w:sz w:val="22"/>
          <w:szCs w:val="22"/>
        </w:rPr>
        <w:t xml:space="preserve">Yukarıdaki </w:t>
      </w:r>
      <w:r w:rsidRPr="00D15602">
        <w:rPr>
          <w:sz w:val="22"/>
          <w:szCs w:val="22"/>
        </w:rPr>
        <w:t xml:space="preserve">37.1. </w:t>
      </w:r>
      <w:r w:rsidR="007951EB" w:rsidRPr="00D15602">
        <w:rPr>
          <w:sz w:val="22"/>
          <w:szCs w:val="22"/>
        </w:rPr>
        <w:t xml:space="preserve">ve </w:t>
      </w:r>
      <w:r w:rsidRPr="00D15602">
        <w:rPr>
          <w:sz w:val="22"/>
          <w:szCs w:val="22"/>
        </w:rPr>
        <w:t xml:space="preserve">37.2. </w:t>
      </w:r>
      <w:r w:rsidR="007951EB" w:rsidRPr="00D15602">
        <w:rPr>
          <w:sz w:val="22"/>
          <w:szCs w:val="22"/>
        </w:rPr>
        <w:t xml:space="preserve">fıkraları uyarınca değiştirilen personelin yerine atanacak Personele ödenecek ücretler İdarenin onayına tabi olacaktır. İdare tarafından aksi yönde bir mutabakata varılmadıkça, </w:t>
      </w:r>
    </w:p>
    <w:p w14:paraId="32431079" w14:textId="77777777" w:rsidR="007951EB" w:rsidRPr="00D15602" w:rsidRDefault="007951EB" w:rsidP="00A37ED8">
      <w:pPr>
        <w:spacing w:after="120"/>
        <w:jc w:val="both"/>
        <w:rPr>
          <w:sz w:val="22"/>
          <w:szCs w:val="22"/>
        </w:rPr>
      </w:pPr>
      <w:r w:rsidRPr="00D15602">
        <w:rPr>
          <w:sz w:val="22"/>
          <w:szCs w:val="22"/>
        </w:rPr>
        <w:t xml:space="preserve">Personelin değiştirilmesi ve/veya görevden alınmasına ilişkin bütün ilave seyahat masrafları ile diğer masraflar, Danışman tarafından üstlenecektir,  </w:t>
      </w:r>
    </w:p>
    <w:p w14:paraId="51DBAE20" w14:textId="77777777" w:rsidR="007951EB" w:rsidRPr="00D15602" w:rsidRDefault="007951EB" w:rsidP="00A37ED8">
      <w:pPr>
        <w:spacing w:after="120"/>
        <w:jc w:val="both"/>
        <w:rPr>
          <w:sz w:val="22"/>
          <w:szCs w:val="22"/>
        </w:rPr>
      </w:pPr>
      <w:r w:rsidRPr="00D15602">
        <w:rPr>
          <w:sz w:val="22"/>
          <w:szCs w:val="22"/>
        </w:rPr>
        <w:t>Yeni personele ödenecek olan ücret değiştirilen ya da görevden alınan Personele ödenen ücreti aşmayacaktır.</w:t>
      </w:r>
    </w:p>
    <w:p w14:paraId="73B3D5FE" w14:textId="77777777" w:rsidR="007951EB" w:rsidRPr="00D15602" w:rsidRDefault="007951EB" w:rsidP="00A37ED8">
      <w:pPr>
        <w:spacing w:after="120"/>
        <w:jc w:val="both"/>
        <w:rPr>
          <w:sz w:val="22"/>
          <w:szCs w:val="22"/>
        </w:rPr>
      </w:pPr>
      <w:r w:rsidRPr="00D15602">
        <w:rPr>
          <w:b/>
          <w:sz w:val="22"/>
          <w:szCs w:val="22"/>
        </w:rPr>
        <w:t>Madde 38- </w:t>
      </w:r>
      <w:r w:rsidR="00513172" w:rsidRPr="00D15602">
        <w:rPr>
          <w:b/>
          <w:sz w:val="22"/>
          <w:szCs w:val="22"/>
        </w:rPr>
        <w:t>Sorumlu müdür</w:t>
      </w:r>
    </w:p>
    <w:p w14:paraId="55255F58" w14:textId="77777777" w:rsidR="007951EB" w:rsidRPr="00D15602" w:rsidRDefault="00C7014E" w:rsidP="00A37ED8">
      <w:pPr>
        <w:spacing w:after="120"/>
        <w:jc w:val="both"/>
        <w:rPr>
          <w:sz w:val="22"/>
          <w:szCs w:val="22"/>
        </w:rPr>
      </w:pPr>
      <w:r w:rsidRPr="00D15602">
        <w:rPr>
          <w:b/>
          <w:sz w:val="22"/>
          <w:szCs w:val="22"/>
        </w:rPr>
        <w:t>38.1.</w:t>
      </w:r>
      <w:r w:rsidR="007951EB" w:rsidRPr="00D15602">
        <w:rPr>
          <w:sz w:val="22"/>
          <w:szCs w:val="22"/>
        </w:rPr>
        <w:t>Danışman, hizmetleri ifa ettikleri tüm süre boyunca İdarenin kabulüne şayan bir yerleşik  Sorumlu Müdürün, bu hizmetlerin ifasından sorumlu olarak görev yapmasını temin edecektir.</w:t>
      </w:r>
    </w:p>
    <w:p w14:paraId="15C7865E" w14:textId="77777777" w:rsidR="007951EB" w:rsidRPr="00D15602" w:rsidRDefault="007951EB" w:rsidP="00A37ED8">
      <w:pPr>
        <w:spacing w:after="120"/>
        <w:jc w:val="both"/>
        <w:rPr>
          <w:b/>
          <w:sz w:val="22"/>
          <w:szCs w:val="22"/>
        </w:rPr>
      </w:pPr>
      <w:bookmarkStart w:id="10" w:name="_Toc18980342"/>
      <w:r w:rsidRPr="00D15602">
        <w:rPr>
          <w:b/>
          <w:sz w:val="22"/>
          <w:szCs w:val="22"/>
        </w:rPr>
        <w:t>Madde 39- Yardım</w:t>
      </w:r>
      <w:bookmarkEnd w:id="10"/>
      <w:r w:rsidRPr="00D15602">
        <w:rPr>
          <w:b/>
          <w:sz w:val="22"/>
          <w:szCs w:val="22"/>
        </w:rPr>
        <w:t xml:space="preserve">lar ve </w:t>
      </w:r>
      <w:r w:rsidR="00513172" w:rsidRPr="00D15602">
        <w:rPr>
          <w:b/>
          <w:sz w:val="22"/>
          <w:szCs w:val="22"/>
        </w:rPr>
        <w:t>kolaylıklar</w:t>
      </w:r>
    </w:p>
    <w:p w14:paraId="227A7DFF" w14:textId="77777777" w:rsidR="007951EB" w:rsidRPr="00D15602" w:rsidRDefault="006F448A" w:rsidP="00A37ED8">
      <w:pPr>
        <w:spacing w:after="120"/>
        <w:jc w:val="both"/>
        <w:rPr>
          <w:sz w:val="22"/>
          <w:szCs w:val="22"/>
        </w:rPr>
      </w:pPr>
      <w:r w:rsidRPr="00D15602">
        <w:rPr>
          <w:b/>
          <w:sz w:val="22"/>
          <w:szCs w:val="22"/>
        </w:rPr>
        <w:t xml:space="preserve">39.1. </w:t>
      </w:r>
      <w:r w:rsidR="007951EB" w:rsidRPr="00D15602">
        <w:rPr>
          <w:sz w:val="22"/>
          <w:szCs w:val="22"/>
        </w:rPr>
        <w:t>İdare aşağıdaki konularla ilgili olarak, ihtiyaç duyması halinde Danışmana gerekli yardım ve kolaylıkları sağlayacaktır:</w:t>
      </w:r>
    </w:p>
    <w:p w14:paraId="50405BCE" w14:textId="77777777" w:rsidR="007951EB" w:rsidRPr="00D15602" w:rsidRDefault="007951EB" w:rsidP="00A37ED8">
      <w:pPr>
        <w:spacing w:after="120"/>
        <w:jc w:val="both"/>
        <w:rPr>
          <w:sz w:val="22"/>
          <w:szCs w:val="22"/>
        </w:rPr>
      </w:pPr>
      <w:r w:rsidRPr="00D15602">
        <w:rPr>
          <w:sz w:val="22"/>
          <w:szCs w:val="22"/>
        </w:rPr>
        <w:t>Danışman, alt yüklenici ve personel için gerekli çalışma izinleri ile bunların Hizmetleri yerine getirebilmesi için gerekli diğer belgelerin elde edilmesi;</w:t>
      </w:r>
    </w:p>
    <w:p w14:paraId="500EC234" w14:textId="77777777" w:rsidR="007951EB" w:rsidRPr="00D15602" w:rsidRDefault="007951EB" w:rsidP="00A37ED8">
      <w:pPr>
        <w:spacing w:after="120"/>
        <w:jc w:val="both"/>
        <w:rPr>
          <w:sz w:val="22"/>
          <w:szCs w:val="22"/>
        </w:rPr>
      </w:pPr>
      <w:r w:rsidRPr="00D15602">
        <w:rPr>
          <w:sz w:val="22"/>
          <w:szCs w:val="22"/>
        </w:rPr>
        <w:t>Yabancı Personel ile bunların bakmakla yükümlü olduğu şahıslardan uygun görülenler için Türkiye'ye giriş ve çıkış vizeleriyle, ikamet izinleri ve Türkiye Cumhuriyeti'nde yaşamaları için gerekli diğer izinlerin alınması;</w:t>
      </w:r>
    </w:p>
    <w:p w14:paraId="613D32F5" w14:textId="77777777" w:rsidR="007951EB" w:rsidRPr="00D15602" w:rsidRDefault="007951EB" w:rsidP="00A37ED8">
      <w:pPr>
        <w:spacing w:after="120"/>
        <w:jc w:val="both"/>
        <w:rPr>
          <w:sz w:val="22"/>
          <w:szCs w:val="22"/>
        </w:rPr>
      </w:pPr>
      <w:r w:rsidRPr="00D15602">
        <w:rPr>
          <w:sz w:val="22"/>
          <w:szCs w:val="22"/>
        </w:rPr>
        <w:t>Hizmetler için gerekli malzemeler ile Yabancı Personelin ve bunların bakmakla yükümlü olduğu şahıslardan uygun görülenlerin şahsi eşyalarının gümrük işlemlerinin kısa sürede tamamlanabilmesi;</w:t>
      </w:r>
    </w:p>
    <w:p w14:paraId="03D8DAB1" w14:textId="77777777" w:rsidR="007951EB" w:rsidRPr="00D15602" w:rsidRDefault="007951EB" w:rsidP="00A37ED8">
      <w:pPr>
        <w:spacing w:after="120"/>
        <w:jc w:val="both"/>
        <w:rPr>
          <w:sz w:val="22"/>
          <w:szCs w:val="22"/>
        </w:rPr>
      </w:pPr>
      <w:r w:rsidRPr="00D15602">
        <w:rPr>
          <w:sz w:val="22"/>
          <w:szCs w:val="22"/>
        </w:rPr>
        <w:t>Danışman ve alt yüklenici ile bunların personeline, uygulanacak hukuka göre makul miktarda dövizi Hizmetlerin ifası maksadıyla ve kendilerinin ve bakmakla yükümlü oldukları şahısların şahsi kullanımı için Türkiye Cumhuriyeti'ne getirebilme ve hizmetlerin ifası sırasında personelin kazanacağı paraları çekebilme kolaylığının tanınması;</w:t>
      </w:r>
    </w:p>
    <w:p w14:paraId="314A6B2E" w14:textId="77777777" w:rsidR="007951EB" w:rsidRPr="00D15602" w:rsidRDefault="006F448A" w:rsidP="00A37ED8">
      <w:pPr>
        <w:spacing w:after="120"/>
        <w:jc w:val="both"/>
        <w:rPr>
          <w:sz w:val="22"/>
          <w:szCs w:val="22"/>
        </w:rPr>
      </w:pPr>
      <w:r w:rsidRPr="00D15602">
        <w:rPr>
          <w:b/>
          <w:sz w:val="22"/>
          <w:szCs w:val="22"/>
        </w:rPr>
        <w:t>39.2</w:t>
      </w:r>
      <w:r w:rsidRPr="00D15602">
        <w:rPr>
          <w:sz w:val="22"/>
          <w:szCs w:val="22"/>
        </w:rPr>
        <w:t>.</w:t>
      </w:r>
      <w:r w:rsidR="007951EB" w:rsidRPr="00D15602">
        <w:rPr>
          <w:sz w:val="22"/>
          <w:szCs w:val="22"/>
        </w:rPr>
        <w:t>.................................................................................................</w:t>
      </w:r>
      <w:r w:rsidR="007951EB" w:rsidRPr="00D15602">
        <w:rPr>
          <w:rStyle w:val="DipnotBavurusu"/>
          <w:sz w:val="22"/>
          <w:szCs w:val="22"/>
        </w:rPr>
        <w:footnoteReference w:id="34"/>
      </w:r>
    </w:p>
    <w:p w14:paraId="0EFE8401" w14:textId="77777777" w:rsidR="007951EB" w:rsidRPr="00D15602" w:rsidRDefault="007951EB" w:rsidP="00A37ED8">
      <w:pPr>
        <w:spacing w:after="120"/>
        <w:jc w:val="both"/>
        <w:rPr>
          <w:b/>
          <w:sz w:val="22"/>
          <w:szCs w:val="22"/>
        </w:rPr>
      </w:pPr>
      <w:bookmarkStart w:id="11" w:name="_Toc18980343"/>
      <w:r w:rsidRPr="00D15602">
        <w:rPr>
          <w:b/>
          <w:sz w:val="22"/>
          <w:szCs w:val="22"/>
        </w:rPr>
        <w:t xml:space="preserve">Madde 40- Yer </w:t>
      </w:r>
      <w:r w:rsidR="00513172" w:rsidRPr="00D15602">
        <w:rPr>
          <w:b/>
          <w:sz w:val="22"/>
          <w:szCs w:val="22"/>
        </w:rPr>
        <w:t>teslimi</w:t>
      </w:r>
      <w:bookmarkEnd w:id="11"/>
    </w:p>
    <w:p w14:paraId="551AC7FE" w14:textId="77777777" w:rsidR="007951EB" w:rsidRPr="00D15602" w:rsidRDefault="006F448A" w:rsidP="00A37ED8">
      <w:pPr>
        <w:spacing w:after="120"/>
        <w:jc w:val="both"/>
        <w:rPr>
          <w:sz w:val="22"/>
          <w:szCs w:val="22"/>
        </w:rPr>
      </w:pPr>
      <w:r w:rsidRPr="00D15602">
        <w:rPr>
          <w:b/>
          <w:sz w:val="22"/>
          <w:szCs w:val="22"/>
        </w:rPr>
        <w:lastRenderedPageBreak/>
        <w:t xml:space="preserve">40.1. </w:t>
      </w:r>
      <w:r w:rsidR="007951EB" w:rsidRPr="00D15602">
        <w:rPr>
          <w:sz w:val="22"/>
          <w:szCs w:val="22"/>
        </w:rPr>
        <w:t xml:space="preserve">İdare, Danışmanın işlerin gereği gerekli olacak her yer ve sahaya ücretsiz ve herhangi bir kısıtlama olmaksızın girebileceğini garanti eder. Danışmanın bu yer ve sahalara girmesi neticesinde, bu arazilerde veya arazilerde bulunan gayri menkullerde meydana gelebilecek her tür zarar ve ziyandan İdare sorumlu olacak ve söz konusu zarar veya ziyan, Danışman ile alt yüklenicinin veya bunların </w:t>
      </w:r>
      <w:proofErr w:type="spellStart"/>
      <w:r w:rsidR="007951EB" w:rsidRPr="00D15602">
        <w:rPr>
          <w:sz w:val="22"/>
          <w:szCs w:val="22"/>
        </w:rPr>
        <w:t>Personeli'nin</w:t>
      </w:r>
      <w:proofErr w:type="spellEnd"/>
      <w:r w:rsidR="007951EB" w:rsidRPr="00D15602">
        <w:rPr>
          <w:sz w:val="22"/>
          <w:szCs w:val="22"/>
        </w:rPr>
        <w:t xml:space="preserve"> kusur veya ihmalinden kaynaklanmadığı sürece İdare, Danışmanı ve Danışman personelini her türlü mali mes</w:t>
      </w:r>
      <w:bookmarkStart w:id="12" w:name="_Toc18980345"/>
      <w:r w:rsidR="007951EB" w:rsidRPr="00D15602">
        <w:rPr>
          <w:sz w:val="22"/>
          <w:szCs w:val="22"/>
        </w:rPr>
        <w:t>uliyete karşı tazmin edecektir.</w:t>
      </w:r>
      <w:bookmarkEnd w:id="12"/>
    </w:p>
    <w:p w14:paraId="7F774CDC" w14:textId="77777777" w:rsidR="00547CF5" w:rsidRPr="00D15602" w:rsidRDefault="00547CF5" w:rsidP="00A37ED8">
      <w:pPr>
        <w:spacing w:after="120"/>
        <w:jc w:val="both"/>
        <w:rPr>
          <w:sz w:val="22"/>
          <w:szCs w:val="22"/>
        </w:rPr>
      </w:pPr>
    </w:p>
    <w:p w14:paraId="1ECCA237" w14:textId="77777777" w:rsidR="007951EB" w:rsidRPr="00D15602" w:rsidRDefault="007951EB" w:rsidP="00A37ED8">
      <w:pPr>
        <w:spacing w:after="120"/>
        <w:jc w:val="both"/>
        <w:rPr>
          <w:sz w:val="22"/>
          <w:szCs w:val="22"/>
        </w:rPr>
      </w:pPr>
      <w:r w:rsidRPr="00D15602">
        <w:rPr>
          <w:b/>
          <w:sz w:val="22"/>
          <w:szCs w:val="22"/>
        </w:rPr>
        <w:t>Madde 41- </w:t>
      </w:r>
      <w:r w:rsidR="00513172" w:rsidRPr="00D15602">
        <w:rPr>
          <w:b/>
          <w:sz w:val="22"/>
          <w:szCs w:val="22"/>
        </w:rPr>
        <w:t>Teslim, muayene, kabul işlemleri ve kesin hesap</w:t>
      </w:r>
    </w:p>
    <w:p w14:paraId="2B77C90F" w14:textId="77777777" w:rsidR="007951EB" w:rsidRPr="00D15602" w:rsidRDefault="006F448A" w:rsidP="00A37ED8">
      <w:pPr>
        <w:spacing w:after="120"/>
        <w:jc w:val="both"/>
        <w:rPr>
          <w:sz w:val="22"/>
          <w:szCs w:val="22"/>
        </w:rPr>
      </w:pPr>
      <w:r w:rsidRPr="00D15602">
        <w:rPr>
          <w:b/>
          <w:sz w:val="22"/>
          <w:szCs w:val="22"/>
        </w:rPr>
        <w:t>41.1.</w:t>
      </w:r>
      <w:r w:rsidR="007951EB" w:rsidRPr="00D15602">
        <w:rPr>
          <w:sz w:val="22"/>
          <w:szCs w:val="22"/>
        </w:rPr>
        <w:t xml:space="preserve">Sözleşme konusu iş tamamlandığında, Danışman, işin teslim alınarak kabul işlemlerinin yapılmasını isteyen bir dilekçe ile İdareye başvurur. Yapılan işler, İdarece verilecek talimat üzerine Kontrol Teşkilatınca ön incelemeden geçirilir. Bu inceleme sonucunda Kontrol Teşkilatı işlerin mevcut haliyle Sözleşme ve eklerinde belirtilen şartlara uygun olarak tamamlandığını veya tamamlanmamış olsa bile teslim alınması istenen işte, işin fonksiyonelliğine önemli ölçüde zarar verecek bir durumun olmadığını ve İdarenin ihtiyacını karşılama açısından bu haliyle kabul edilebilir olduğunu tespit ederse, İşin tamamlanmış veya listelenen eksiklikleri ile tamamlanmış sayılabilir olduğunu İdareye bildirir. Bu durumda İdare en az üç kişiden oluşan bir Kabul Komisyonu kurar ve kabul aşamasına geçilir. Teslim alınan işin muayene ve kabul işlemleri, </w:t>
      </w:r>
      <w:r w:rsidR="009E2A02" w:rsidRPr="00D15602">
        <w:rPr>
          <w:sz w:val="22"/>
          <w:szCs w:val="22"/>
        </w:rPr>
        <w:t xml:space="preserve">yürürlükteki </w:t>
      </w:r>
      <w:r w:rsidR="007951EB" w:rsidRPr="00D15602">
        <w:rPr>
          <w:sz w:val="22"/>
          <w:szCs w:val="22"/>
        </w:rPr>
        <w:t>“Danışmanlık Hizmet Alımları Muayene ve Kabul Yönetmeliğinde yer alan hükümlere göre işin kabule elverişli şekilde teslim edildiği tarihten itibaren ……..</w:t>
      </w:r>
      <w:r w:rsidR="007951EB" w:rsidRPr="00D15602">
        <w:rPr>
          <w:rStyle w:val="DipnotBavurusu"/>
          <w:sz w:val="22"/>
          <w:szCs w:val="22"/>
        </w:rPr>
        <w:footnoteReference w:id="35"/>
      </w:r>
      <w:r w:rsidR="007951EB" w:rsidRPr="00D15602">
        <w:rPr>
          <w:sz w:val="22"/>
          <w:szCs w:val="22"/>
        </w:rPr>
        <w:t xml:space="preserve"> işgünü içinde yapılarak kesin hesap raporu çıkarılır </w:t>
      </w:r>
      <w:r w:rsidR="007951EB" w:rsidRPr="00D15602">
        <w:rPr>
          <w:rStyle w:val="DipnotBavurusu"/>
          <w:sz w:val="22"/>
          <w:szCs w:val="22"/>
        </w:rPr>
        <w:footnoteReference w:id="36"/>
      </w:r>
    </w:p>
    <w:p w14:paraId="2D691D51" w14:textId="77777777" w:rsidR="007951EB" w:rsidRPr="00D15602" w:rsidRDefault="006F448A" w:rsidP="00A37ED8">
      <w:pPr>
        <w:spacing w:after="120"/>
        <w:jc w:val="both"/>
        <w:rPr>
          <w:sz w:val="22"/>
          <w:szCs w:val="22"/>
        </w:rPr>
      </w:pPr>
      <w:r w:rsidRPr="00D15602">
        <w:rPr>
          <w:b/>
          <w:sz w:val="22"/>
          <w:szCs w:val="22"/>
        </w:rPr>
        <w:t>41.1.1.</w:t>
      </w:r>
      <w:r w:rsidR="007951EB" w:rsidRPr="00D15602">
        <w:rPr>
          <w:sz w:val="22"/>
          <w:szCs w:val="22"/>
        </w:rPr>
        <w:t>Danışmanın dilekçesi üzerine yapılan incelemede, İşte önemli ve işin fonksiyonelliğini engellediği için İdarenin ihtiyacını karşılama açısından kabul edilemez eksiklik veya kusurların bulunduğu tespit edilirse bu durum İdareye bildirilir ve kabul aşamasına geçilmez. İdare bu bildirim üzerine işin Sözleşme ve eklerine uygun şekilde tamamlanması için Danışmana nedenleri açıkça belirtilen ...... gün süreli </w:t>
      </w:r>
      <w:r w:rsidR="007951EB" w:rsidRPr="00D15602">
        <w:rPr>
          <w:rStyle w:val="DipnotBavurusu"/>
          <w:sz w:val="22"/>
          <w:szCs w:val="22"/>
        </w:rPr>
        <w:footnoteReference w:id="37"/>
      </w:r>
      <w:r w:rsidR="007951EB" w:rsidRPr="00D15602">
        <w:rPr>
          <w:sz w:val="22"/>
          <w:szCs w:val="22"/>
        </w:rPr>
        <w:t>bir ihtarda bulunarak işlerin tamamlanmasını isteyecektir. Bu ihtardan sonra Danışman işi süresi içinde kabul edilebilir hale getiremez ise Sözleşme feshedilir. Bu tamamlama süresi, Madde 9’da belirtilen sürenin aşılmasına neden olursa, aşan süre cezalı olarak çalışılır.</w:t>
      </w:r>
    </w:p>
    <w:p w14:paraId="3496703D" w14:textId="77777777" w:rsidR="007951EB" w:rsidRPr="00D15602" w:rsidRDefault="006F448A" w:rsidP="00A37ED8">
      <w:pPr>
        <w:spacing w:after="120"/>
        <w:jc w:val="both"/>
        <w:rPr>
          <w:sz w:val="22"/>
          <w:szCs w:val="22"/>
        </w:rPr>
      </w:pPr>
      <w:r w:rsidRPr="00D15602">
        <w:rPr>
          <w:b/>
          <w:sz w:val="22"/>
          <w:szCs w:val="22"/>
        </w:rPr>
        <w:t>41.1.2.</w:t>
      </w:r>
      <w:r w:rsidR="007951EB" w:rsidRPr="00D15602">
        <w:rPr>
          <w:sz w:val="22"/>
          <w:szCs w:val="22"/>
        </w:rPr>
        <w:t>Verilen bu sürede eksikliklerin giderilerek teslim için ikinci başvurunun yapılmasını müteakip, Kontrol Teşkilatı tekrar bir inceleme yapar ve kusur ve eksiklikleri giderilmiş haliyle işin Sözleşme ve eklerinde belirtilen şartlara uygun olarak tamamlandığını veya tamamlanmamış olsa bile teslim alınması istenen İşte, işin fonksiyonelliğine önemli ölçüde zarar verecek bir durumun olmadığını ve İdarenin ihtiyacını karşılama açısından bu haliyle kabul edilebilir olduğunu, tespit ettiği eksiklikleri de gösteren bir liste ile İdareye bildirir. Danışman veya vekili, yazı ile yapılacak çağrıya rağmen Kabulde hazır bulunmazsa veya Kabul Tutanağını imzalamak istemezse tutanakta bu husus ayrıca belirtilir.</w:t>
      </w:r>
    </w:p>
    <w:p w14:paraId="0A5C9666" w14:textId="77777777" w:rsidR="007951EB" w:rsidRPr="00D15602" w:rsidRDefault="006F448A" w:rsidP="00A37ED8">
      <w:pPr>
        <w:spacing w:after="120"/>
        <w:jc w:val="both"/>
        <w:rPr>
          <w:sz w:val="22"/>
          <w:szCs w:val="22"/>
        </w:rPr>
      </w:pPr>
      <w:r w:rsidRPr="00D15602">
        <w:rPr>
          <w:b/>
          <w:sz w:val="22"/>
          <w:szCs w:val="22"/>
        </w:rPr>
        <w:t>41.1.3.</w:t>
      </w:r>
      <w:r w:rsidR="007951EB" w:rsidRPr="00D15602">
        <w:rPr>
          <w:sz w:val="22"/>
          <w:szCs w:val="22"/>
        </w:rPr>
        <w:t>Kabul Heyeti tarafından, Danışman veya vekili ile birlikte, yapılacak incelemeden sonra İşin durumu uygun görüldüğü takdirde bir Kabul Tutanağı düzenlenir ve bunu Danışman veya vekili de imzalar. Kabul Heyeti işin kabulüne ilişkin kusur ve eksikliklerin varlığını tespit ederse, gördüğü kusur ve eksikliklerin dökümünü gösterir bir liste düzenler ve bunların giderilmesi için gerekli olan süreyi belirler.</w:t>
      </w:r>
    </w:p>
    <w:p w14:paraId="1D029069" w14:textId="77777777" w:rsidR="007951EB" w:rsidRPr="00D15602" w:rsidRDefault="006F448A" w:rsidP="00A37ED8">
      <w:pPr>
        <w:spacing w:after="120"/>
        <w:jc w:val="both"/>
        <w:rPr>
          <w:sz w:val="22"/>
          <w:szCs w:val="22"/>
        </w:rPr>
      </w:pPr>
      <w:r w:rsidRPr="00D15602">
        <w:rPr>
          <w:b/>
          <w:sz w:val="22"/>
          <w:szCs w:val="22"/>
        </w:rPr>
        <w:t>41.1.4.</w:t>
      </w:r>
      <w:r w:rsidR="007951EB" w:rsidRPr="00D15602">
        <w:rPr>
          <w:sz w:val="22"/>
          <w:szCs w:val="22"/>
        </w:rPr>
        <w:t>Kabul Heyetinin kabul esnasında tespit ettiği eksiklikler, belirlenen sürede Danışman tarafından giderilmezse bu sürenin bitiminden sonra eksikliklerin giderilmesine kadar geçecek her gün için, giderilecek eksikliklerin durumuna göre Madde 17’de gecikme cezası olarak yazılan miktarın % .........’i </w:t>
      </w:r>
      <w:r w:rsidR="007951EB" w:rsidRPr="00D15602">
        <w:rPr>
          <w:rStyle w:val="DipnotBavurusu"/>
          <w:sz w:val="22"/>
          <w:szCs w:val="22"/>
        </w:rPr>
        <w:footnoteReference w:id="38"/>
      </w:r>
      <w:r w:rsidR="007951EB" w:rsidRPr="00D15602">
        <w:rPr>
          <w:sz w:val="22"/>
          <w:szCs w:val="22"/>
        </w:rPr>
        <w:t xml:space="preserve">tutarında ceza uygulanır ve kabul tarihi eksikliklerin giderilmesi tarihine ertelenir. Ancak bu gecikme sözleşmede belirtilen süreyi geçtiği takdirde İdare, bu eksiklikleri üçüncü taraflara </w:t>
      </w:r>
      <w:r w:rsidR="007951EB" w:rsidRPr="00D15602">
        <w:rPr>
          <w:sz w:val="22"/>
          <w:szCs w:val="22"/>
        </w:rPr>
        <w:lastRenderedPageBreak/>
        <w:t>yaptırabilir. Bu işlerin bedeli, Danışmanın varsa alacaklarından veya teminatından kesilir. Bu takdirde eksikler tamamlanıncaya kadar ceza uygulaması devam eder ve kabul tarihi ertelenir.</w:t>
      </w:r>
    </w:p>
    <w:p w14:paraId="066ADF52" w14:textId="77777777" w:rsidR="007951EB" w:rsidRPr="00D15602" w:rsidRDefault="006F448A" w:rsidP="00A37ED8">
      <w:pPr>
        <w:spacing w:after="120"/>
        <w:jc w:val="both"/>
        <w:rPr>
          <w:sz w:val="22"/>
          <w:szCs w:val="22"/>
        </w:rPr>
      </w:pPr>
      <w:r w:rsidRPr="00D15602">
        <w:rPr>
          <w:b/>
          <w:sz w:val="22"/>
          <w:szCs w:val="22"/>
        </w:rPr>
        <w:t>41.1.5.</w:t>
      </w:r>
      <w:r w:rsidR="007951EB" w:rsidRPr="00D15602">
        <w:rPr>
          <w:sz w:val="22"/>
          <w:szCs w:val="22"/>
        </w:rPr>
        <w:t>Kabul tarihi olarak esas alınacak tarih, İşin kabule elverişli bir halde tamamlandığı tarih olup bunu Kabul Heyeti tespit ederek tutanağa geçirir. Kabul işleminin tamamlanması sonucunda yapılmış işleri ayrıntılı olarak (gerekli durumlarda iş kalemlerini içeren bir liste halinde) gösteren bir Kabul Belgesi düzenlenir.</w:t>
      </w:r>
      <w:bookmarkStart w:id="13" w:name="_Toc20040687"/>
    </w:p>
    <w:p w14:paraId="4D05F1BA" w14:textId="77777777" w:rsidR="007951EB" w:rsidRPr="00D15602" w:rsidRDefault="007951EB" w:rsidP="00A37ED8">
      <w:pPr>
        <w:spacing w:after="120"/>
        <w:jc w:val="both"/>
        <w:rPr>
          <w:b/>
          <w:sz w:val="22"/>
          <w:szCs w:val="22"/>
        </w:rPr>
      </w:pPr>
      <w:r w:rsidRPr="00D15602">
        <w:rPr>
          <w:b/>
          <w:sz w:val="22"/>
          <w:szCs w:val="22"/>
        </w:rPr>
        <w:t>Madde 42- </w:t>
      </w:r>
      <w:r w:rsidR="00513172" w:rsidRPr="00D15602">
        <w:rPr>
          <w:b/>
          <w:sz w:val="22"/>
          <w:szCs w:val="22"/>
        </w:rPr>
        <w:t>Kesin hesap raporu</w:t>
      </w:r>
      <w:bookmarkEnd w:id="13"/>
    </w:p>
    <w:p w14:paraId="78175B76" w14:textId="77777777" w:rsidR="007951EB" w:rsidRPr="00D15602" w:rsidRDefault="006F448A" w:rsidP="00A37ED8">
      <w:pPr>
        <w:spacing w:after="120"/>
        <w:jc w:val="both"/>
        <w:rPr>
          <w:sz w:val="22"/>
          <w:szCs w:val="22"/>
        </w:rPr>
      </w:pPr>
      <w:r w:rsidRPr="00D15602">
        <w:rPr>
          <w:b/>
          <w:sz w:val="22"/>
          <w:szCs w:val="22"/>
        </w:rPr>
        <w:t xml:space="preserve">42.1. </w:t>
      </w:r>
      <w:r w:rsidR="007951EB" w:rsidRPr="00D15602">
        <w:rPr>
          <w:sz w:val="22"/>
          <w:szCs w:val="22"/>
        </w:rPr>
        <w:t>Kabul Belgesinin düzenlenmesinden sonra en geç 60 gün içerisinde, Kabul Heyeti detaylı olarak, Sözleşmeye uygun olarak yapılmış olan bütün İşlerin değerini gösteren tamamlayıcı dokümanlarla birlikte bir Kesin Hesap Raporu düzenleyecektir.</w:t>
      </w:r>
    </w:p>
    <w:p w14:paraId="331CB77A" w14:textId="77777777" w:rsidR="007951EB" w:rsidRPr="00D15602" w:rsidRDefault="006F448A" w:rsidP="00A37ED8">
      <w:pPr>
        <w:spacing w:after="120"/>
        <w:jc w:val="both"/>
        <w:rPr>
          <w:sz w:val="22"/>
          <w:szCs w:val="22"/>
        </w:rPr>
      </w:pPr>
      <w:r w:rsidRPr="00D15602">
        <w:rPr>
          <w:b/>
          <w:sz w:val="22"/>
          <w:szCs w:val="22"/>
        </w:rPr>
        <w:t>42.1.1.</w:t>
      </w:r>
      <w:r w:rsidR="007951EB" w:rsidRPr="00D15602">
        <w:rPr>
          <w:sz w:val="22"/>
          <w:szCs w:val="22"/>
        </w:rPr>
        <w:t>Kesin Hesap Raporu aşağıdaki asgari bilgileri içerecektir;</w:t>
      </w:r>
    </w:p>
    <w:p w14:paraId="6FB795AA" w14:textId="77777777" w:rsidR="007951EB" w:rsidRPr="00D15602" w:rsidRDefault="007951EB" w:rsidP="00A37ED8">
      <w:pPr>
        <w:spacing w:after="120"/>
        <w:jc w:val="both"/>
        <w:rPr>
          <w:sz w:val="22"/>
          <w:szCs w:val="22"/>
        </w:rPr>
      </w:pPr>
      <w:r w:rsidRPr="00D15602">
        <w:rPr>
          <w:sz w:val="22"/>
          <w:szCs w:val="22"/>
        </w:rPr>
        <w:tab/>
        <w:t>(a) Kabul heyetinin görüşüne göre Sözleşme gereği kesin olarak muaccel hale gelen ve ödenmesi gereken tutar,</w:t>
      </w:r>
    </w:p>
    <w:p w14:paraId="70F58C7F" w14:textId="77777777" w:rsidR="007951EB" w:rsidRPr="00D15602" w:rsidRDefault="007951EB" w:rsidP="00A37ED8">
      <w:pPr>
        <w:spacing w:after="120"/>
        <w:jc w:val="both"/>
        <w:rPr>
          <w:sz w:val="22"/>
          <w:szCs w:val="22"/>
        </w:rPr>
      </w:pPr>
      <w:r w:rsidRPr="00D15602">
        <w:rPr>
          <w:sz w:val="22"/>
          <w:szCs w:val="22"/>
        </w:rPr>
        <w:tab/>
        <w:t xml:space="preserve">(b) İdare tarafından daha önce ödenmiş bulunan bütün meblağlar ve İdarenin Sözleşme ile hak kazandığı bütün alacaklar indirildikten sonra, duruma göre İdarenin Danışmana ya da Danışmanın İdareye borçlu kaldığı bakiye (varsa). </w:t>
      </w:r>
    </w:p>
    <w:p w14:paraId="171BDA27" w14:textId="77777777" w:rsidR="007951EB" w:rsidRPr="00D15602" w:rsidRDefault="006F448A" w:rsidP="00A37ED8">
      <w:pPr>
        <w:spacing w:after="120"/>
        <w:jc w:val="both"/>
        <w:rPr>
          <w:sz w:val="22"/>
          <w:szCs w:val="22"/>
        </w:rPr>
      </w:pPr>
      <w:r w:rsidRPr="00D15602">
        <w:rPr>
          <w:b/>
          <w:sz w:val="22"/>
          <w:szCs w:val="22"/>
        </w:rPr>
        <w:t>42.1.2.</w:t>
      </w:r>
      <w:r w:rsidR="007951EB" w:rsidRPr="00D15602">
        <w:rPr>
          <w:sz w:val="22"/>
          <w:szCs w:val="22"/>
        </w:rPr>
        <w:t xml:space="preserve">Kesin Hesap aşamasında Danışmana ödenmesi gereken bir tutar öngörülmüşse bu tutar, Kesin Hesabın İdareye iletilmesinden itibaren 60 gün içerisinde İdare tarafından Danışmana ödenecektir. </w:t>
      </w:r>
    </w:p>
    <w:p w14:paraId="228CC0F1" w14:textId="77777777" w:rsidR="007951EB" w:rsidRPr="00D15602" w:rsidRDefault="007951EB" w:rsidP="00A37ED8">
      <w:pPr>
        <w:spacing w:after="120"/>
        <w:jc w:val="both"/>
        <w:rPr>
          <w:b/>
          <w:sz w:val="22"/>
          <w:szCs w:val="22"/>
        </w:rPr>
      </w:pPr>
      <w:r w:rsidRPr="00D15602">
        <w:rPr>
          <w:b/>
          <w:sz w:val="22"/>
          <w:szCs w:val="22"/>
        </w:rPr>
        <w:t>Madde 43- </w:t>
      </w:r>
      <w:r w:rsidR="00513172" w:rsidRPr="00D15602">
        <w:rPr>
          <w:b/>
          <w:sz w:val="22"/>
          <w:szCs w:val="22"/>
        </w:rPr>
        <w:t xml:space="preserve">Sözleşmede değişiklik yapılması </w:t>
      </w:r>
    </w:p>
    <w:p w14:paraId="0CD2AEED" w14:textId="77777777" w:rsidR="007951EB" w:rsidRPr="00D15602" w:rsidRDefault="006F448A" w:rsidP="00A37ED8">
      <w:pPr>
        <w:spacing w:after="120"/>
        <w:jc w:val="both"/>
        <w:rPr>
          <w:sz w:val="22"/>
          <w:szCs w:val="22"/>
        </w:rPr>
      </w:pPr>
      <w:r w:rsidRPr="00D15602">
        <w:rPr>
          <w:b/>
          <w:sz w:val="22"/>
          <w:szCs w:val="22"/>
        </w:rPr>
        <w:t xml:space="preserve">43.1. </w:t>
      </w:r>
      <w:r w:rsidR="007951EB" w:rsidRPr="00D15602">
        <w:rPr>
          <w:sz w:val="22"/>
          <w:szCs w:val="22"/>
        </w:rPr>
        <w:t xml:space="preserve">Sözleşme imzalandıktan sonra, sözleşme bedelinin aşılmaması ve İdare ile Danışmanın karşılıklı olarak anlaşması kaydıyla, </w:t>
      </w:r>
    </w:p>
    <w:p w14:paraId="098D779E" w14:textId="77777777" w:rsidR="007951EB" w:rsidRPr="00D15602" w:rsidRDefault="007951EB" w:rsidP="00A37ED8">
      <w:pPr>
        <w:spacing w:after="120"/>
        <w:jc w:val="both"/>
        <w:rPr>
          <w:sz w:val="22"/>
          <w:szCs w:val="22"/>
        </w:rPr>
      </w:pPr>
      <w:r w:rsidRPr="00D15602">
        <w:rPr>
          <w:sz w:val="22"/>
          <w:szCs w:val="22"/>
        </w:rPr>
        <w:tab/>
        <w:t>(a) İşin yapılma veya teslim yeri.</w:t>
      </w:r>
    </w:p>
    <w:p w14:paraId="1332A0BF" w14:textId="77777777" w:rsidR="006F448A" w:rsidRPr="00D15602" w:rsidRDefault="007951EB" w:rsidP="00A37ED8">
      <w:pPr>
        <w:spacing w:after="120"/>
        <w:jc w:val="both"/>
        <w:rPr>
          <w:b/>
          <w:sz w:val="22"/>
          <w:szCs w:val="22"/>
        </w:rPr>
      </w:pPr>
      <w:r w:rsidRPr="00D15602">
        <w:rPr>
          <w:sz w:val="22"/>
          <w:szCs w:val="22"/>
        </w:rPr>
        <w:tab/>
        <w:t>(b) İşin süresinden önce yapılması veya teslim edilmesi kaydıyla işin süresi ve bu süreye uygun olarak ödeme şartlarına ait hususlarda sözleşme hükümlerinde değişiklik yapılabilir. Bu hallerin dışında sözleşme hükümlerinde değişiklik yapılamaz ve ek sözleşme düzenlenemez.</w:t>
      </w:r>
    </w:p>
    <w:p w14:paraId="184D89A5" w14:textId="77777777" w:rsidR="006F448A" w:rsidRPr="00D15602" w:rsidRDefault="007951EB" w:rsidP="00A37ED8">
      <w:pPr>
        <w:spacing w:after="120"/>
        <w:jc w:val="both"/>
        <w:rPr>
          <w:b/>
          <w:sz w:val="22"/>
          <w:szCs w:val="22"/>
        </w:rPr>
      </w:pPr>
      <w:r w:rsidRPr="00D15602">
        <w:rPr>
          <w:b/>
          <w:sz w:val="22"/>
          <w:szCs w:val="22"/>
        </w:rPr>
        <w:t xml:space="preserve">Madde 44- </w:t>
      </w:r>
      <w:r w:rsidR="00513172" w:rsidRPr="00D15602">
        <w:rPr>
          <w:b/>
          <w:sz w:val="22"/>
          <w:szCs w:val="22"/>
        </w:rPr>
        <w:t>Sözleşmenin devri</w:t>
      </w:r>
    </w:p>
    <w:p w14:paraId="71A632A4" w14:textId="77777777" w:rsidR="007951EB" w:rsidRPr="00D15602" w:rsidRDefault="007951EB" w:rsidP="00A37ED8">
      <w:pPr>
        <w:spacing w:after="120"/>
        <w:jc w:val="both"/>
        <w:rPr>
          <w:sz w:val="22"/>
          <w:szCs w:val="22"/>
        </w:rPr>
      </w:pPr>
      <w:r w:rsidRPr="00D15602">
        <w:rPr>
          <w:b/>
          <w:sz w:val="22"/>
          <w:szCs w:val="22"/>
        </w:rPr>
        <w:t>44.1.</w:t>
      </w:r>
      <w:r w:rsidRPr="00D15602">
        <w:rPr>
          <w:sz w:val="22"/>
          <w:szCs w:val="22"/>
        </w:rPr>
        <w:t> Sözleşmenin devri, zorunlu hallerde ihale yetkilisinin yazılı izni alınmak kaydıyla mümkündür İdare, Sözleşmenin devredilmesine ilişkin talepleri değerlendirirken 4735 sayılı Kamu İhale Sözleşmeleri Kanununun 16 </w:t>
      </w:r>
      <w:proofErr w:type="spellStart"/>
      <w:r w:rsidRPr="00D15602">
        <w:rPr>
          <w:sz w:val="22"/>
          <w:szCs w:val="22"/>
        </w:rPr>
        <w:t>ncı</w:t>
      </w:r>
      <w:proofErr w:type="spellEnd"/>
      <w:r w:rsidRPr="00D15602">
        <w:rPr>
          <w:sz w:val="22"/>
          <w:szCs w:val="22"/>
        </w:rPr>
        <w:t xml:space="preserve"> maddesi kapsamında engel bir durumun olup olmadığını tespit edecektir. İhale yetkilisince gerekli iznin verilmesinin ardından düzenlenecek devir sözleşmesi ihale yetkilisi, devreden ve devir alanın imzaları ile devreden ve devir alanın 4735 sayılı Kamu İhale Sözleşmeleri Kanununun 16 </w:t>
      </w:r>
      <w:proofErr w:type="spellStart"/>
      <w:r w:rsidRPr="00D15602">
        <w:rPr>
          <w:sz w:val="22"/>
          <w:szCs w:val="22"/>
        </w:rPr>
        <w:t>ncı</w:t>
      </w:r>
      <w:proofErr w:type="spellEnd"/>
      <w:r w:rsidRPr="00D15602">
        <w:rPr>
          <w:sz w:val="22"/>
          <w:szCs w:val="22"/>
        </w:rPr>
        <w:t xml:space="preserve"> maddesinde belirtilen durumlarının olmadığına ilişkin beyanlarının bulunması ve devir alacakların ilk ihaledeki şartları gerçekleştirmesi zorunludur. Sözleşmenin devrinin ihale yetkilisi tarafından onaylanması, devredeni, devir tarihine kadar yapmış olduğu işlere ilişkin sorumluluktan kurtarmaz. </w:t>
      </w:r>
    </w:p>
    <w:p w14:paraId="0FF1A429" w14:textId="77777777" w:rsidR="007951EB" w:rsidRPr="00D15602" w:rsidRDefault="007951EB" w:rsidP="00A37ED8">
      <w:pPr>
        <w:spacing w:after="120"/>
        <w:jc w:val="both"/>
        <w:rPr>
          <w:sz w:val="22"/>
          <w:szCs w:val="22"/>
        </w:rPr>
      </w:pPr>
      <w:r w:rsidRPr="00D15602">
        <w:rPr>
          <w:b/>
          <w:sz w:val="22"/>
          <w:szCs w:val="22"/>
        </w:rPr>
        <w:t>44.2. </w:t>
      </w:r>
      <w:r w:rsidRPr="00D15602">
        <w:rPr>
          <w:sz w:val="22"/>
          <w:szCs w:val="22"/>
        </w:rPr>
        <w:t>Sözleşmenin izinsiz devredilmesi veya isim ve statü değişikliği gereği yapılan devirler hariç olmak üzere, bu Sözleşmenin devredildiği tarihten itibaren ileriye veya geriye dönük olarak üç yıl içinde Danışman tarafından başka bir Sözleşmenin devredildiği veya devralındığının İdare tarafından belirlenmesi halinde, Sözleşme feshedilerek, devreden ve devir alan hakkında 4735 sayılı Kamu İhale Sözleşmeleri Kanununun 20, 22 ve 26 </w:t>
      </w:r>
      <w:proofErr w:type="spellStart"/>
      <w:r w:rsidRPr="00D15602">
        <w:rPr>
          <w:sz w:val="22"/>
          <w:szCs w:val="22"/>
        </w:rPr>
        <w:t>ncı</w:t>
      </w:r>
      <w:proofErr w:type="spellEnd"/>
      <w:r w:rsidRPr="00D15602">
        <w:rPr>
          <w:sz w:val="22"/>
          <w:szCs w:val="22"/>
        </w:rPr>
        <w:t xml:space="preserve"> madde hükümleri uygulanır. </w:t>
      </w:r>
    </w:p>
    <w:p w14:paraId="44335FA2" w14:textId="77777777" w:rsidR="007951EB" w:rsidRPr="00D15602" w:rsidRDefault="007951EB" w:rsidP="00636733">
      <w:pPr>
        <w:pStyle w:val="Balk6"/>
        <w:tabs>
          <w:tab w:val="left" w:pos="567"/>
          <w:tab w:val="left" w:leader="dot" w:pos="8789"/>
        </w:tabs>
        <w:spacing w:before="0" w:after="120"/>
        <w:jc w:val="both"/>
      </w:pPr>
      <w:r w:rsidRPr="00D15602">
        <w:t>Madde 45- </w:t>
      </w:r>
      <w:r w:rsidR="00636733" w:rsidRPr="00D15602">
        <w:t xml:space="preserve">(Değişik:16/07/2011-27996 R.G./32 </w:t>
      </w:r>
      <w:proofErr w:type="spellStart"/>
      <w:r w:rsidR="00636733" w:rsidRPr="00D15602">
        <w:t>md.</w:t>
      </w:r>
      <w:proofErr w:type="spellEnd"/>
      <w:r w:rsidR="00636733" w:rsidRPr="00D15602">
        <w:t xml:space="preserve">) Yüklenicinin Ölümü, İflası, Ağır Hastalığı, Tutukluluğu veya Mahkumiyeti </w:t>
      </w:r>
      <w:r w:rsidRPr="00D15602">
        <w:rPr>
          <w:rStyle w:val="DipnotBavurusu"/>
        </w:rPr>
        <w:footnoteReference w:id="39"/>
      </w:r>
    </w:p>
    <w:p w14:paraId="01E8A02C" w14:textId="77777777" w:rsidR="00636733" w:rsidRPr="00D15602" w:rsidRDefault="00636733" w:rsidP="00636733">
      <w:pPr>
        <w:pStyle w:val="Balk6"/>
        <w:tabs>
          <w:tab w:val="left" w:pos="567"/>
          <w:tab w:val="left" w:leader="dot" w:pos="8789"/>
        </w:tabs>
        <w:spacing w:before="0" w:after="120"/>
        <w:jc w:val="both"/>
        <w:rPr>
          <w:b w:val="0"/>
        </w:rPr>
      </w:pPr>
      <w:r w:rsidRPr="00D15602">
        <w:lastRenderedPageBreak/>
        <w:t>45.1.</w:t>
      </w:r>
      <w:r w:rsidRPr="00D15602">
        <w:rPr>
          <w:b w:val="0"/>
        </w:rPr>
        <w:t xml:space="preserve"> Yüklenicinin ölümü, iflası, ağır hastalığı, tutukluluğu veya özgürlüğü kısıtlayıcı bir cezaya mahkumiyeti hallerinde 4735 sayılı Kanunun ilgili hükümlerine göre işlem tesis edilir.</w:t>
      </w:r>
    </w:p>
    <w:p w14:paraId="5455750D" w14:textId="77777777" w:rsidR="00636733" w:rsidRPr="00D15602" w:rsidRDefault="00636733" w:rsidP="00636733">
      <w:pPr>
        <w:spacing w:after="120"/>
        <w:jc w:val="both"/>
        <w:rPr>
          <w:sz w:val="22"/>
          <w:szCs w:val="22"/>
        </w:rPr>
      </w:pPr>
      <w:r w:rsidRPr="00D15602">
        <w:rPr>
          <w:b/>
          <w:bCs/>
          <w:sz w:val="22"/>
          <w:szCs w:val="22"/>
        </w:rPr>
        <w:t>45.2.</w:t>
      </w:r>
      <w:r w:rsidRPr="00D15602">
        <w:rPr>
          <w:sz w:val="22"/>
          <w:szCs w:val="22"/>
        </w:rPr>
        <w:t>Ortak girişim tarafından gerçekleştirilen işlerde, ortaklardan birinin ölümü, iflası, ağır hastalığı, tutukluğu veya özgürlüğü kısıtlayıcı bir cezaya mahkumiyeti hallerinde de 4735 sayılı Kanunun ilgili hükümlerine göre işlem tesis edilir.</w:t>
      </w:r>
    </w:p>
    <w:p w14:paraId="6D784EFC" w14:textId="77777777" w:rsidR="007951EB" w:rsidRPr="00D15602" w:rsidRDefault="007951EB" w:rsidP="00636733">
      <w:pPr>
        <w:spacing w:after="120"/>
        <w:jc w:val="both"/>
        <w:rPr>
          <w:b/>
          <w:sz w:val="22"/>
          <w:szCs w:val="22"/>
        </w:rPr>
      </w:pPr>
      <w:r w:rsidRPr="00D15602">
        <w:rPr>
          <w:b/>
          <w:sz w:val="22"/>
          <w:szCs w:val="22"/>
        </w:rPr>
        <w:t>Madde 46- </w:t>
      </w:r>
      <w:r w:rsidR="00513172" w:rsidRPr="00D15602">
        <w:rPr>
          <w:b/>
          <w:sz w:val="22"/>
          <w:szCs w:val="22"/>
        </w:rPr>
        <w:t>Danışmanın sözleşmeyi feshetmesi</w:t>
      </w:r>
    </w:p>
    <w:p w14:paraId="3B7B1388" w14:textId="77777777" w:rsidR="007951EB" w:rsidRPr="00D15602" w:rsidRDefault="00753C28" w:rsidP="00A37ED8">
      <w:pPr>
        <w:spacing w:after="120"/>
        <w:jc w:val="both"/>
        <w:rPr>
          <w:sz w:val="22"/>
          <w:szCs w:val="22"/>
        </w:rPr>
      </w:pPr>
      <w:r w:rsidRPr="00D15602">
        <w:rPr>
          <w:b/>
          <w:sz w:val="22"/>
          <w:szCs w:val="22"/>
        </w:rPr>
        <w:t xml:space="preserve">46.1. </w:t>
      </w:r>
      <w:r w:rsidR="007951EB" w:rsidRPr="00D15602">
        <w:rPr>
          <w:sz w:val="22"/>
          <w:szCs w:val="22"/>
        </w:rPr>
        <w:t xml:space="preserve">Danışmanın, Sözleşme yapıldıktan sonra mücbir sebep halleri dışında, malî </w:t>
      </w:r>
      <w:proofErr w:type="spellStart"/>
      <w:r w:rsidR="007951EB" w:rsidRPr="00D15602">
        <w:rPr>
          <w:sz w:val="22"/>
          <w:szCs w:val="22"/>
        </w:rPr>
        <w:t>acz</w:t>
      </w:r>
      <w:proofErr w:type="spellEnd"/>
      <w:r w:rsidR="007951EB" w:rsidRPr="00D15602">
        <w:rPr>
          <w:sz w:val="22"/>
          <w:szCs w:val="22"/>
        </w:rPr>
        <w:t xml:space="preserve"> içinde bulunması nedeniyle taahhüdünü yerine getiremeyeceğini gerekçeleri ile birlikte yazılı olarak bildirmesi halinde, ayrıca protesto çekmeye gerek kalmaksızın kesin teminat ve varsa ek kesin teminatlar gelir kaydedilir ve Sözleşme feshedilerek hesabı genel hükümlere göre tasfiye edilir.</w:t>
      </w:r>
    </w:p>
    <w:p w14:paraId="7BA91727" w14:textId="77777777" w:rsidR="007951EB" w:rsidRPr="00D15602" w:rsidRDefault="007951EB" w:rsidP="00A37ED8">
      <w:pPr>
        <w:spacing w:after="120"/>
        <w:jc w:val="both"/>
        <w:rPr>
          <w:b/>
          <w:sz w:val="22"/>
          <w:szCs w:val="22"/>
        </w:rPr>
      </w:pPr>
      <w:r w:rsidRPr="00D15602">
        <w:rPr>
          <w:b/>
          <w:sz w:val="22"/>
          <w:szCs w:val="22"/>
        </w:rPr>
        <w:t>Madde 47- </w:t>
      </w:r>
      <w:r w:rsidR="00513172" w:rsidRPr="00D15602">
        <w:rPr>
          <w:b/>
          <w:sz w:val="22"/>
          <w:szCs w:val="22"/>
        </w:rPr>
        <w:t xml:space="preserve">İdarenin sözleşmeyi feshetmesi </w:t>
      </w:r>
    </w:p>
    <w:p w14:paraId="20EA2FB3" w14:textId="77777777" w:rsidR="007951EB" w:rsidRPr="00D15602" w:rsidRDefault="00753C28" w:rsidP="00A37ED8">
      <w:pPr>
        <w:spacing w:after="120"/>
        <w:jc w:val="both"/>
        <w:rPr>
          <w:sz w:val="22"/>
          <w:szCs w:val="22"/>
        </w:rPr>
      </w:pPr>
      <w:r w:rsidRPr="00D15602">
        <w:rPr>
          <w:b/>
          <w:sz w:val="22"/>
          <w:szCs w:val="22"/>
        </w:rPr>
        <w:t xml:space="preserve">47.1. </w:t>
      </w:r>
      <w:r w:rsidR="006B19C1" w:rsidRPr="00D15602">
        <w:rPr>
          <w:b/>
          <w:sz w:val="22"/>
          <w:szCs w:val="22"/>
        </w:rPr>
        <w:t>(Değişik: 03/07/2009-27277R.G. / 37 </w:t>
      </w:r>
      <w:proofErr w:type="spellStart"/>
      <w:r w:rsidR="006B19C1" w:rsidRPr="00D15602">
        <w:rPr>
          <w:b/>
          <w:sz w:val="22"/>
          <w:szCs w:val="22"/>
        </w:rPr>
        <w:t>md.</w:t>
      </w:r>
      <w:proofErr w:type="spellEnd"/>
      <w:r w:rsidR="006B19C1" w:rsidRPr="00D15602">
        <w:rPr>
          <w:b/>
          <w:sz w:val="22"/>
          <w:szCs w:val="22"/>
        </w:rPr>
        <w:t>)</w:t>
      </w:r>
      <w:r w:rsidR="007951EB" w:rsidRPr="00D15602">
        <w:rPr>
          <w:sz w:val="22"/>
          <w:szCs w:val="22"/>
        </w:rPr>
        <w:t>Aşağıda belirtilen hallerde İdare Sözleşmeyi fesheder:</w:t>
      </w:r>
    </w:p>
    <w:p w14:paraId="5334BBAB" w14:textId="77777777" w:rsidR="007951EB" w:rsidRPr="00D15602" w:rsidRDefault="007951EB" w:rsidP="00A37ED8">
      <w:pPr>
        <w:spacing w:after="120"/>
        <w:jc w:val="both"/>
        <w:rPr>
          <w:sz w:val="22"/>
          <w:szCs w:val="22"/>
        </w:rPr>
      </w:pPr>
      <w:r w:rsidRPr="00D15602">
        <w:rPr>
          <w:sz w:val="22"/>
          <w:szCs w:val="22"/>
        </w:rPr>
        <w:tab/>
        <w:t xml:space="preserve">a) Danışmanın taahhüdünü ihale dokümanı ve Sözleşme hükümlerine uygun olarak yerine getirmemesi veya işi süresinde bitirmemesi üzerine, Sözleşmede Bölümünde belirlenen oranda gecikme cezası uygulanmak üzere, İdarenin en az </w:t>
      </w:r>
      <w:r w:rsidR="006B19C1" w:rsidRPr="00D15602">
        <w:rPr>
          <w:sz w:val="22"/>
          <w:szCs w:val="22"/>
        </w:rPr>
        <w:t>on</w:t>
      </w:r>
      <w:r w:rsidRPr="00D15602">
        <w:rPr>
          <w:sz w:val="22"/>
          <w:szCs w:val="22"/>
        </w:rPr>
        <w:t xml:space="preserve"> gün süreli ve nedenleri açıkça belirtilen ihtarına rağmen aynı durumun devam etmesi,</w:t>
      </w:r>
    </w:p>
    <w:p w14:paraId="29108090" w14:textId="77777777" w:rsidR="007951EB" w:rsidRPr="00D15602" w:rsidRDefault="007951EB" w:rsidP="00A37ED8">
      <w:pPr>
        <w:spacing w:after="120"/>
        <w:jc w:val="both"/>
        <w:rPr>
          <w:sz w:val="22"/>
          <w:szCs w:val="22"/>
        </w:rPr>
      </w:pPr>
      <w:r w:rsidRPr="00D15602">
        <w:rPr>
          <w:sz w:val="22"/>
          <w:szCs w:val="22"/>
        </w:rPr>
        <w:tab/>
        <w:t>b) Sözleşmenin uygulanması sırasında Danışmanın 4735 sayılı Kamu İhale Sözleşmeleri Kanununun 25 inci maddesinde belirtilen yasak fiil ve davranışlarda bulunduğunun tespit edilmesi,</w:t>
      </w:r>
    </w:p>
    <w:p w14:paraId="7920EE4C" w14:textId="77777777" w:rsidR="007951EB" w:rsidRPr="00D15602" w:rsidRDefault="007951EB" w:rsidP="00A37ED8">
      <w:pPr>
        <w:spacing w:after="120"/>
        <w:jc w:val="both"/>
        <w:rPr>
          <w:sz w:val="22"/>
          <w:szCs w:val="22"/>
        </w:rPr>
      </w:pPr>
      <w:r w:rsidRPr="00D15602">
        <w:rPr>
          <w:sz w:val="22"/>
          <w:szCs w:val="22"/>
        </w:rPr>
        <w:tab/>
        <w:t xml:space="preserve">Hallerinde ayrıca protesto çekmeye gerek kalmaksızın kesin teminat ve varsa ek kesin teminatlar gelir kaydedilir ve Sözleşme feshedilerek hesabı genel hükümlere göre tasfiye edilir. </w:t>
      </w:r>
    </w:p>
    <w:p w14:paraId="7F62DF94" w14:textId="77777777" w:rsidR="007951EB" w:rsidRPr="00D15602" w:rsidRDefault="007951EB" w:rsidP="00A37ED8">
      <w:pPr>
        <w:spacing w:after="120"/>
        <w:jc w:val="both"/>
        <w:rPr>
          <w:b/>
          <w:sz w:val="22"/>
          <w:szCs w:val="22"/>
        </w:rPr>
      </w:pPr>
      <w:r w:rsidRPr="00D15602">
        <w:rPr>
          <w:b/>
          <w:sz w:val="22"/>
          <w:szCs w:val="22"/>
        </w:rPr>
        <w:t>Madde 48- </w:t>
      </w:r>
      <w:r w:rsidR="00513172" w:rsidRPr="00D15602">
        <w:rPr>
          <w:b/>
          <w:sz w:val="22"/>
          <w:szCs w:val="22"/>
        </w:rPr>
        <w:t>Sözleşmeden önceki yasak fiil veya davranışlar nedeniyle fesih</w:t>
      </w:r>
    </w:p>
    <w:p w14:paraId="0F282848" w14:textId="77777777" w:rsidR="007951EB" w:rsidRPr="00D15602" w:rsidRDefault="00753C28" w:rsidP="00A37ED8">
      <w:pPr>
        <w:spacing w:after="120"/>
        <w:jc w:val="both"/>
        <w:rPr>
          <w:sz w:val="22"/>
          <w:szCs w:val="22"/>
        </w:rPr>
      </w:pPr>
      <w:r w:rsidRPr="00D15602">
        <w:rPr>
          <w:b/>
          <w:sz w:val="22"/>
          <w:szCs w:val="22"/>
        </w:rPr>
        <w:t xml:space="preserve">48.1. </w:t>
      </w:r>
      <w:r w:rsidR="007951EB" w:rsidRPr="00D15602">
        <w:rPr>
          <w:sz w:val="22"/>
          <w:szCs w:val="22"/>
        </w:rPr>
        <w:t>Danışmanın, ihale sürecinde 4734 sayılı Kamu İhale Kanununa göre yasak fiil veya davranışlarda bulunduğunun Sözleşme yapıldıktan sonra tespit edilmesi halinde, kesin teminat ve varsa ek kesin teminatlar gelir kaydedilir ve Sözleşme feshedilerek hesabı genel hükümlere göre tasfiye edilir.</w:t>
      </w:r>
    </w:p>
    <w:p w14:paraId="129DFAD8" w14:textId="77777777" w:rsidR="007951EB" w:rsidRPr="00D15602" w:rsidRDefault="00753C28" w:rsidP="00A37ED8">
      <w:pPr>
        <w:spacing w:after="120"/>
        <w:jc w:val="both"/>
        <w:rPr>
          <w:sz w:val="22"/>
          <w:szCs w:val="22"/>
        </w:rPr>
      </w:pPr>
      <w:r w:rsidRPr="00D15602">
        <w:rPr>
          <w:b/>
          <w:sz w:val="22"/>
          <w:szCs w:val="22"/>
        </w:rPr>
        <w:t>48.1.1</w:t>
      </w:r>
      <w:r w:rsidR="007951EB" w:rsidRPr="00D15602">
        <w:rPr>
          <w:sz w:val="22"/>
          <w:szCs w:val="22"/>
        </w:rPr>
        <w:t>Ancak, taahhüdün en az % 80‘inin tamamlanmış olması ve taahhüdün tamamlattırılmasında kamu yararı bulunması kaydıyla;</w:t>
      </w:r>
    </w:p>
    <w:p w14:paraId="51ACFC25" w14:textId="77777777" w:rsidR="007951EB" w:rsidRPr="00D15602" w:rsidRDefault="007951EB" w:rsidP="00A37ED8">
      <w:pPr>
        <w:spacing w:after="120"/>
        <w:jc w:val="both"/>
        <w:rPr>
          <w:sz w:val="22"/>
          <w:szCs w:val="22"/>
        </w:rPr>
      </w:pPr>
      <w:r w:rsidRPr="00D15602">
        <w:rPr>
          <w:sz w:val="22"/>
          <w:szCs w:val="22"/>
        </w:rPr>
        <w:tab/>
        <w:t>a) İvediliği nedeniyle taahhüdün kalan kısmının yeniden ihale edilmesi için yeterli sürenin bulunmaması,</w:t>
      </w:r>
    </w:p>
    <w:p w14:paraId="745202D0" w14:textId="77777777" w:rsidR="007951EB" w:rsidRPr="00D15602" w:rsidRDefault="007951EB" w:rsidP="00A37ED8">
      <w:pPr>
        <w:spacing w:after="120"/>
        <w:jc w:val="both"/>
        <w:rPr>
          <w:sz w:val="22"/>
          <w:szCs w:val="22"/>
        </w:rPr>
      </w:pPr>
      <w:r w:rsidRPr="00D15602">
        <w:rPr>
          <w:sz w:val="22"/>
          <w:szCs w:val="22"/>
        </w:rPr>
        <w:tab/>
        <w:t>b) Taahhüdün başka bir Danışmana yaptırılmasının mümkün olmaması,</w:t>
      </w:r>
    </w:p>
    <w:p w14:paraId="0942CA92" w14:textId="77777777" w:rsidR="007951EB" w:rsidRPr="00D15602" w:rsidRDefault="007951EB" w:rsidP="00A37ED8">
      <w:pPr>
        <w:spacing w:after="120"/>
        <w:jc w:val="both"/>
        <w:rPr>
          <w:sz w:val="22"/>
          <w:szCs w:val="22"/>
        </w:rPr>
      </w:pPr>
      <w:r w:rsidRPr="00D15602">
        <w:rPr>
          <w:sz w:val="22"/>
          <w:szCs w:val="22"/>
        </w:rPr>
        <w:tab/>
        <w:t>c) Danışmanın yasak fiil veya davranışının taahhüdünü tamamlamasını engelleyecek nitelikte olmaması,</w:t>
      </w:r>
    </w:p>
    <w:p w14:paraId="6261F0D2" w14:textId="77777777" w:rsidR="007951EB" w:rsidRPr="00D15602" w:rsidRDefault="007951EB" w:rsidP="00A37ED8">
      <w:pPr>
        <w:spacing w:after="120"/>
        <w:jc w:val="both"/>
        <w:rPr>
          <w:sz w:val="22"/>
          <w:szCs w:val="22"/>
        </w:rPr>
      </w:pPr>
      <w:r w:rsidRPr="00D15602">
        <w:rPr>
          <w:sz w:val="22"/>
          <w:szCs w:val="22"/>
        </w:rPr>
        <w:t>hallerinde, İdare Sözleşmeyi feshetmeksizin Danışmandan taahhüdünü tamamlanmasını isteyebilir ve bu takdirde Danışman taahhüdünü tamamlamak zorundadır. Ancak bu durumda, Danışman hakkında 4735 sayılı Kamu İhale Sözleşmeleri Kanununun 26 </w:t>
      </w:r>
      <w:proofErr w:type="spellStart"/>
      <w:r w:rsidRPr="00D15602">
        <w:rPr>
          <w:sz w:val="22"/>
          <w:szCs w:val="22"/>
        </w:rPr>
        <w:t>ncı</w:t>
      </w:r>
      <w:proofErr w:type="spellEnd"/>
      <w:r w:rsidRPr="00D15602">
        <w:rPr>
          <w:sz w:val="22"/>
          <w:szCs w:val="22"/>
        </w:rPr>
        <w:t xml:space="preserve"> madde hükmüne göre işlem yapılır ve Danışmandan kesin teminat ve varsa ek kesin teminatların tutarı kadar ceza tahsil edilir. Bu ceza </w:t>
      </w:r>
      <w:proofErr w:type="spellStart"/>
      <w:r w:rsidRPr="00D15602">
        <w:rPr>
          <w:sz w:val="22"/>
          <w:szCs w:val="22"/>
        </w:rPr>
        <w:t>hakedişlerden</w:t>
      </w:r>
      <w:proofErr w:type="spellEnd"/>
      <w:r w:rsidRPr="00D15602">
        <w:rPr>
          <w:sz w:val="22"/>
          <w:szCs w:val="22"/>
        </w:rPr>
        <w:t xml:space="preserve"> kesinti yapılmak suretiyle de tahsil edilebilir.</w:t>
      </w:r>
    </w:p>
    <w:p w14:paraId="62608174" w14:textId="77777777" w:rsidR="007951EB" w:rsidRPr="00D15602" w:rsidRDefault="007951EB" w:rsidP="00A37ED8">
      <w:pPr>
        <w:spacing w:after="120"/>
        <w:jc w:val="both"/>
        <w:rPr>
          <w:b/>
          <w:sz w:val="22"/>
          <w:szCs w:val="22"/>
        </w:rPr>
      </w:pPr>
      <w:r w:rsidRPr="00D15602">
        <w:rPr>
          <w:b/>
          <w:sz w:val="22"/>
          <w:szCs w:val="22"/>
        </w:rPr>
        <w:t>Madde 49-</w:t>
      </w:r>
      <w:r w:rsidR="00513172" w:rsidRPr="00D15602">
        <w:rPr>
          <w:b/>
          <w:sz w:val="22"/>
          <w:szCs w:val="22"/>
        </w:rPr>
        <w:t>Sözleşmenin feshine ilişkin düzenlemeler</w:t>
      </w:r>
    </w:p>
    <w:p w14:paraId="2B531ED3" w14:textId="77777777" w:rsidR="007951EB" w:rsidRPr="00D15602" w:rsidRDefault="007951EB" w:rsidP="00A37ED8">
      <w:pPr>
        <w:spacing w:after="120"/>
        <w:jc w:val="both"/>
        <w:rPr>
          <w:sz w:val="22"/>
          <w:szCs w:val="22"/>
        </w:rPr>
      </w:pPr>
      <w:r w:rsidRPr="00D15602">
        <w:rPr>
          <w:b/>
          <w:sz w:val="22"/>
          <w:szCs w:val="22"/>
        </w:rPr>
        <w:t>49.1. </w:t>
      </w:r>
      <w:r w:rsidR="000669FA" w:rsidRPr="00D15602">
        <w:rPr>
          <w:b/>
          <w:sz w:val="22"/>
          <w:szCs w:val="22"/>
        </w:rPr>
        <w:t>(Değişik: 03/07/2009-27277R.G. / 38 </w:t>
      </w:r>
      <w:proofErr w:type="spellStart"/>
      <w:r w:rsidR="000669FA" w:rsidRPr="00D15602">
        <w:rPr>
          <w:b/>
          <w:sz w:val="22"/>
          <w:szCs w:val="22"/>
        </w:rPr>
        <w:t>md.</w:t>
      </w:r>
      <w:proofErr w:type="spellEnd"/>
      <w:r w:rsidR="000669FA" w:rsidRPr="00D15602">
        <w:rPr>
          <w:b/>
          <w:sz w:val="22"/>
          <w:szCs w:val="22"/>
        </w:rPr>
        <w:t>)</w:t>
      </w:r>
      <w:r w:rsidRPr="00D15602">
        <w:rPr>
          <w:sz w:val="22"/>
          <w:szCs w:val="22"/>
        </w:rPr>
        <w:t xml:space="preserve">Danışmanın mali </w:t>
      </w:r>
      <w:proofErr w:type="spellStart"/>
      <w:r w:rsidRPr="00D15602">
        <w:rPr>
          <w:sz w:val="22"/>
          <w:szCs w:val="22"/>
        </w:rPr>
        <w:t>acz</w:t>
      </w:r>
      <w:proofErr w:type="spellEnd"/>
      <w:r w:rsidRPr="00D15602">
        <w:rPr>
          <w:sz w:val="22"/>
          <w:szCs w:val="22"/>
        </w:rPr>
        <w:t xml:space="preserve"> içinde bulunması nedeniyle Sözleşmenin feshi halinde Danışmanın fesih talebinin İdareye intikali, Danışmanın taahhüdünü ihale dokümanı ve Sözleşme hükümlerine uygun olarak yerine getirmemesi veya işi süresinde bitirmemesi durumunda İdarenin noter aracılığı ile nedenleri ve sonuçlarını açıkça belirterek göndereceği ihtarnamede belirlenen ve Danışmana tebliğ edildiği tarihten başlayarak </w:t>
      </w:r>
      <w:r w:rsidR="000669FA" w:rsidRPr="00D15602">
        <w:rPr>
          <w:sz w:val="22"/>
          <w:szCs w:val="22"/>
        </w:rPr>
        <w:t xml:space="preserve">on </w:t>
      </w:r>
      <w:r w:rsidRPr="00D15602">
        <w:rPr>
          <w:sz w:val="22"/>
          <w:szCs w:val="22"/>
        </w:rPr>
        <w:t>(</w:t>
      </w:r>
      <w:r w:rsidR="000669FA" w:rsidRPr="00D15602">
        <w:rPr>
          <w:sz w:val="22"/>
          <w:szCs w:val="22"/>
        </w:rPr>
        <w:t>10</w:t>
      </w:r>
      <w:r w:rsidRPr="00D15602">
        <w:rPr>
          <w:sz w:val="22"/>
          <w:szCs w:val="22"/>
        </w:rPr>
        <w:t xml:space="preserve">) günden aşağı olmamak üzere verilen </w:t>
      </w:r>
      <w:proofErr w:type="spellStart"/>
      <w:r w:rsidRPr="00D15602">
        <w:rPr>
          <w:sz w:val="22"/>
          <w:szCs w:val="22"/>
        </w:rPr>
        <w:t>ihtarlı</w:t>
      </w:r>
      <w:proofErr w:type="spellEnd"/>
      <w:r w:rsidRPr="00D15602">
        <w:rPr>
          <w:sz w:val="22"/>
          <w:szCs w:val="22"/>
        </w:rPr>
        <w:t xml:space="preserve"> sürenin bitimi (Verilen bu süre, Sözleşme süresini etkilemeyeceği gibi gecikme cezası uygulanmasını da engellemez.), Sözleşmenin uygulanması sırasında Danışmanın 4735 sayılı Kamu İhale Sözleşmeleri Kanununun 26 </w:t>
      </w:r>
      <w:proofErr w:type="spellStart"/>
      <w:r w:rsidRPr="00D15602">
        <w:rPr>
          <w:sz w:val="22"/>
          <w:szCs w:val="22"/>
        </w:rPr>
        <w:t>ncı</w:t>
      </w:r>
      <w:proofErr w:type="spellEnd"/>
      <w:r w:rsidRPr="00D15602">
        <w:rPr>
          <w:sz w:val="22"/>
          <w:szCs w:val="22"/>
        </w:rPr>
        <w:t xml:space="preserve"> maddesinde sayılan yasak fiil veya davranışlarda </w:t>
      </w:r>
      <w:r w:rsidRPr="00D15602">
        <w:rPr>
          <w:sz w:val="22"/>
          <w:szCs w:val="22"/>
        </w:rPr>
        <w:lastRenderedPageBreak/>
        <w:t>bulunduğunun tespit edilmesi ile ihale sürecinde 4735 sayılı Kamu İhale Sözleşmeleri Kanununa göre yasak fiil veya davranışlarda bulunduğunun Sözleşme yapıldıktan sonra tespit edilmesi hallerinde ise tespit tarihi itibariyle, Sözleşme feshedilmiş sayılır. Bu tarihleri izleyen yedi gün içinde İdare tarafından fesih kararı alınır. Bu karar, karar tarihini izleyen beş gün içinde Danışmana bildirilir.</w:t>
      </w:r>
    </w:p>
    <w:p w14:paraId="2ED25CC5" w14:textId="77777777" w:rsidR="007951EB" w:rsidRPr="00D15602" w:rsidRDefault="007951EB" w:rsidP="00A37ED8">
      <w:pPr>
        <w:spacing w:after="120"/>
        <w:jc w:val="both"/>
        <w:rPr>
          <w:sz w:val="22"/>
          <w:szCs w:val="22"/>
        </w:rPr>
      </w:pPr>
      <w:r w:rsidRPr="00D15602">
        <w:rPr>
          <w:b/>
          <w:sz w:val="22"/>
          <w:szCs w:val="22"/>
        </w:rPr>
        <w:t>49.2. </w:t>
      </w:r>
      <w:r w:rsidR="002A180E" w:rsidRPr="00D15602">
        <w:rPr>
          <w:b/>
          <w:sz w:val="22"/>
          <w:szCs w:val="22"/>
        </w:rPr>
        <w:t>(Değişik: 07</w:t>
      </w:r>
      <w:r w:rsidR="00AA3A52" w:rsidRPr="00D15602">
        <w:rPr>
          <w:b/>
          <w:sz w:val="22"/>
          <w:szCs w:val="22"/>
        </w:rPr>
        <w:t>/06</w:t>
      </w:r>
      <w:r w:rsidR="00487870" w:rsidRPr="00D15602">
        <w:rPr>
          <w:b/>
          <w:sz w:val="22"/>
          <w:szCs w:val="22"/>
        </w:rPr>
        <w:t>/2014-</w:t>
      </w:r>
      <w:r w:rsidR="002A180E" w:rsidRPr="00D15602">
        <w:rPr>
          <w:b/>
          <w:sz w:val="22"/>
          <w:szCs w:val="22"/>
        </w:rPr>
        <w:t>29023</w:t>
      </w:r>
      <w:r w:rsidR="00AA3A52" w:rsidRPr="00D15602">
        <w:rPr>
          <w:b/>
          <w:sz w:val="22"/>
          <w:szCs w:val="22"/>
        </w:rPr>
        <w:t>R.G. / 25.</w:t>
      </w:r>
      <w:r w:rsidR="00487870" w:rsidRPr="00D15602">
        <w:rPr>
          <w:b/>
          <w:sz w:val="22"/>
          <w:szCs w:val="22"/>
        </w:rPr>
        <w:t> </w:t>
      </w:r>
      <w:proofErr w:type="spellStart"/>
      <w:r w:rsidR="00487870" w:rsidRPr="00D15602">
        <w:rPr>
          <w:b/>
          <w:sz w:val="22"/>
          <w:szCs w:val="22"/>
        </w:rPr>
        <w:t>md.</w:t>
      </w:r>
      <w:proofErr w:type="spellEnd"/>
      <w:r w:rsidR="00487870" w:rsidRPr="00D15602">
        <w:rPr>
          <w:b/>
          <w:sz w:val="22"/>
          <w:szCs w:val="22"/>
        </w:rPr>
        <w:t xml:space="preserve">) </w:t>
      </w:r>
      <w:r w:rsidRPr="00D15602">
        <w:rPr>
          <w:sz w:val="22"/>
          <w:szCs w:val="22"/>
        </w:rPr>
        <w:t xml:space="preserve">4735 sayılı Kamu İhale Sözleşmeleri Kanununun 19, 20 ve 21 inci maddelerine göre Sözleşmenin feshedilmesi halinde, kesin teminat ve varsa ek kesin teminatlar alındığı tarihten gelir kaydedileceği tarihe kadar </w:t>
      </w:r>
      <w:proofErr w:type="spellStart"/>
      <w:r w:rsidR="00487870" w:rsidRPr="00D15602">
        <w:t>endekse</w:t>
      </w:r>
      <w:r w:rsidRPr="00D15602">
        <w:rPr>
          <w:sz w:val="22"/>
          <w:szCs w:val="22"/>
        </w:rPr>
        <w:t>göre</w:t>
      </w:r>
      <w:proofErr w:type="spellEnd"/>
      <w:r w:rsidRPr="00D15602">
        <w:rPr>
          <w:sz w:val="22"/>
          <w:szCs w:val="22"/>
        </w:rPr>
        <w:t xml:space="preserve"> güncellenir. Güncellenen tutar ile kesin teminat ve varsa ek kesin teminatların tutarı arasındaki fark Danışmandan tahsil edilir.</w:t>
      </w:r>
    </w:p>
    <w:p w14:paraId="573DBC6B" w14:textId="77777777" w:rsidR="007951EB" w:rsidRPr="00D15602" w:rsidRDefault="007951EB" w:rsidP="00A37ED8">
      <w:pPr>
        <w:spacing w:after="120"/>
        <w:jc w:val="both"/>
        <w:rPr>
          <w:sz w:val="22"/>
          <w:szCs w:val="22"/>
        </w:rPr>
      </w:pPr>
      <w:r w:rsidRPr="00D15602">
        <w:rPr>
          <w:b/>
          <w:sz w:val="22"/>
          <w:szCs w:val="22"/>
        </w:rPr>
        <w:t>49.3. </w:t>
      </w:r>
      <w:proofErr w:type="spellStart"/>
      <w:r w:rsidRPr="00D15602">
        <w:rPr>
          <w:sz w:val="22"/>
          <w:szCs w:val="22"/>
        </w:rPr>
        <w:t>Hakedişlerden</w:t>
      </w:r>
      <w:proofErr w:type="spellEnd"/>
      <w:r w:rsidRPr="00D15602">
        <w:rPr>
          <w:sz w:val="22"/>
          <w:szCs w:val="22"/>
        </w:rPr>
        <w:t xml:space="preserve"> kesinti yapılmak suretiyle teminat alınmış ise, alıkonulan tutar gelir kaydedileceği gibi, Sözleşmenin feshedildiği tarihten sonra yapılmayan iş miktarına isabet eden teminat tutarı da birinci fıkra hükmüne göre güncellenerek Danışmandan tahsil edilir.</w:t>
      </w:r>
    </w:p>
    <w:p w14:paraId="76724051" w14:textId="77777777" w:rsidR="007951EB" w:rsidRPr="00D15602" w:rsidRDefault="007951EB" w:rsidP="00A37ED8">
      <w:pPr>
        <w:spacing w:after="120"/>
        <w:jc w:val="both"/>
        <w:rPr>
          <w:sz w:val="22"/>
          <w:szCs w:val="22"/>
        </w:rPr>
      </w:pPr>
      <w:r w:rsidRPr="00D15602">
        <w:rPr>
          <w:b/>
          <w:sz w:val="22"/>
          <w:szCs w:val="22"/>
        </w:rPr>
        <w:t>49.4. </w:t>
      </w:r>
      <w:r w:rsidRPr="00D15602">
        <w:rPr>
          <w:sz w:val="22"/>
          <w:szCs w:val="22"/>
        </w:rPr>
        <w:t>Sözleşmenin feshi halinde 4735 sayılı Kamu İhale Sözleşmeleri Kanununun 20 </w:t>
      </w:r>
      <w:proofErr w:type="spellStart"/>
      <w:r w:rsidRPr="00D15602">
        <w:rPr>
          <w:sz w:val="22"/>
          <w:szCs w:val="22"/>
        </w:rPr>
        <w:t>nci</w:t>
      </w:r>
      <w:proofErr w:type="spellEnd"/>
      <w:r w:rsidRPr="00D15602">
        <w:rPr>
          <w:sz w:val="22"/>
          <w:szCs w:val="22"/>
        </w:rPr>
        <w:t xml:space="preserve"> maddesine göre Danışmanın kesin teminatı ve varsa ek kesin teminatı gelir </w:t>
      </w:r>
      <w:proofErr w:type="spellStart"/>
      <w:r w:rsidRPr="00D15602">
        <w:rPr>
          <w:sz w:val="22"/>
          <w:szCs w:val="22"/>
        </w:rPr>
        <w:t>kaydedilir.Gelir</w:t>
      </w:r>
      <w:proofErr w:type="spellEnd"/>
      <w:r w:rsidRPr="00D15602">
        <w:rPr>
          <w:sz w:val="22"/>
          <w:szCs w:val="22"/>
        </w:rPr>
        <w:t xml:space="preserve"> kaydedilen teminatlar, Danışmanın borcuna mahsup edilemez. Ayrıca Danışmanlar hakkında 4735 sayılı Kamu İhale Sözleşmeleri Kanununun ihalelere katılmaktan yasaklamaya ilişkin 26 </w:t>
      </w:r>
      <w:proofErr w:type="spellStart"/>
      <w:r w:rsidRPr="00D15602">
        <w:rPr>
          <w:sz w:val="22"/>
          <w:szCs w:val="22"/>
        </w:rPr>
        <w:t>ncı</w:t>
      </w:r>
      <w:proofErr w:type="spellEnd"/>
      <w:r w:rsidRPr="00D15602">
        <w:rPr>
          <w:sz w:val="22"/>
          <w:szCs w:val="22"/>
        </w:rPr>
        <w:t xml:space="preserve"> maddesine göre işlem yapılır ve Sözleşmenin feshi nedeniyle İdarenin uğradığı zarar ve ziyan Danışmana tazmin ettirilir.</w:t>
      </w:r>
    </w:p>
    <w:p w14:paraId="181A4F66" w14:textId="77777777" w:rsidR="007951EB" w:rsidRPr="00D15602" w:rsidRDefault="00753C28" w:rsidP="00A37ED8">
      <w:pPr>
        <w:spacing w:after="120"/>
        <w:jc w:val="both"/>
        <w:rPr>
          <w:sz w:val="22"/>
          <w:szCs w:val="22"/>
        </w:rPr>
      </w:pPr>
      <w:r w:rsidRPr="00D15602">
        <w:rPr>
          <w:b/>
          <w:sz w:val="22"/>
          <w:szCs w:val="22"/>
        </w:rPr>
        <w:t>49.4.1.</w:t>
      </w:r>
      <w:r w:rsidR="007951EB" w:rsidRPr="00D15602">
        <w:rPr>
          <w:sz w:val="22"/>
          <w:szCs w:val="22"/>
        </w:rPr>
        <w:t>Feshedilen Sözleşme konusu işin tasfiyesi genel hükümlere göre yapılır.</w:t>
      </w:r>
    </w:p>
    <w:p w14:paraId="4464CC27" w14:textId="77777777" w:rsidR="007951EB" w:rsidRPr="00D15602" w:rsidRDefault="007951EB" w:rsidP="00A37ED8">
      <w:pPr>
        <w:spacing w:after="120"/>
        <w:jc w:val="both"/>
        <w:rPr>
          <w:b/>
          <w:sz w:val="22"/>
          <w:szCs w:val="22"/>
        </w:rPr>
      </w:pPr>
      <w:r w:rsidRPr="00D15602">
        <w:rPr>
          <w:b/>
          <w:sz w:val="22"/>
          <w:szCs w:val="22"/>
        </w:rPr>
        <w:t>Madde 50- Mücbir sebeplerden dolayı Sözleşmenin feshi</w:t>
      </w:r>
    </w:p>
    <w:p w14:paraId="69F8D4AC" w14:textId="77777777" w:rsidR="007951EB" w:rsidRPr="00D15602" w:rsidRDefault="00753C28" w:rsidP="00A37ED8">
      <w:pPr>
        <w:spacing w:after="120"/>
        <w:jc w:val="both"/>
        <w:rPr>
          <w:sz w:val="22"/>
          <w:szCs w:val="22"/>
        </w:rPr>
      </w:pPr>
      <w:r w:rsidRPr="00D15602">
        <w:rPr>
          <w:b/>
          <w:sz w:val="22"/>
          <w:szCs w:val="22"/>
        </w:rPr>
        <w:t>50.1.</w:t>
      </w:r>
      <w:r w:rsidR="007951EB" w:rsidRPr="00D15602">
        <w:rPr>
          <w:sz w:val="22"/>
          <w:szCs w:val="22"/>
        </w:rPr>
        <w:t xml:space="preserve">Mücbir sebeplerden dolayı İdare veya Danışman sözleşmeyi tek taraflı olarak </w:t>
      </w:r>
      <w:proofErr w:type="spellStart"/>
      <w:r w:rsidR="007951EB" w:rsidRPr="00D15602">
        <w:rPr>
          <w:sz w:val="22"/>
          <w:szCs w:val="22"/>
        </w:rPr>
        <w:t>feshedebilir.Ancak</w:t>
      </w:r>
      <w:proofErr w:type="spellEnd"/>
      <w:r w:rsidR="007951EB" w:rsidRPr="00D15602">
        <w:rPr>
          <w:sz w:val="22"/>
          <w:szCs w:val="22"/>
        </w:rPr>
        <w:t xml:space="preserve"> Danışmanın mücbir sebebe dayalı bir süre uzatımı talebi varsa İdarenin sözleşmeyi feshedebilmesi için uzatılan sürenin sonunda işin sözleşme ve eklerine uygun şekilde tamamlanmamış olması gerekir. Sözleşmenin feshedilmesi halinde, hesabı genel hükümlere göre tasfiye edilerek kesin teminat ve varsa ek kesin teminatlar iade edilir.</w:t>
      </w:r>
    </w:p>
    <w:p w14:paraId="0A03C8E4" w14:textId="77777777" w:rsidR="007951EB" w:rsidRPr="00D15602" w:rsidRDefault="007951EB" w:rsidP="00A37ED8">
      <w:pPr>
        <w:pStyle w:val="GvdeMetni21"/>
        <w:spacing w:after="120"/>
        <w:rPr>
          <w:b/>
          <w:sz w:val="22"/>
          <w:szCs w:val="22"/>
        </w:rPr>
      </w:pPr>
      <w:r w:rsidRPr="00D15602">
        <w:rPr>
          <w:b/>
          <w:sz w:val="22"/>
          <w:szCs w:val="22"/>
        </w:rPr>
        <w:t xml:space="preserve">Madde 51- Sözleşme kapsamında yaptırılabilecek ilave işler, iş eksilişi ve işin tasfiyesi </w:t>
      </w:r>
    </w:p>
    <w:p w14:paraId="4E3E96B6" w14:textId="77777777" w:rsidR="007951EB" w:rsidRPr="00D15602" w:rsidRDefault="00753C28" w:rsidP="00A37ED8">
      <w:pPr>
        <w:spacing w:after="120"/>
        <w:jc w:val="both"/>
        <w:rPr>
          <w:b/>
          <w:sz w:val="22"/>
          <w:szCs w:val="22"/>
        </w:rPr>
      </w:pPr>
      <w:r w:rsidRPr="00D15602">
        <w:rPr>
          <w:b/>
          <w:sz w:val="22"/>
          <w:szCs w:val="22"/>
        </w:rPr>
        <w:t>51.1</w:t>
      </w:r>
      <w:r w:rsidR="007951EB" w:rsidRPr="00D15602">
        <w:rPr>
          <w:b/>
          <w:sz w:val="22"/>
          <w:szCs w:val="22"/>
        </w:rPr>
        <w:t>………………………………………………………………………</w:t>
      </w:r>
      <w:r w:rsidR="007951EB" w:rsidRPr="00D15602">
        <w:rPr>
          <w:rStyle w:val="DipnotBavurusu"/>
          <w:bCs/>
          <w:sz w:val="22"/>
          <w:szCs w:val="22"/>
        </w:rPr>
        <w:footnoteReference w:id="40"/>
      </w:r>
    </w:p>
    <w:p w14:paraId="5228B3AF" w14:textId="77777777" w:rsidR="007951EB" w:rsidRPr="00D15602" w:rsidRDefault="007951EB" w:rsidP="00A37ED8">
      <w:pPr>
        <w:spacing w:after="120"/>
        <w:jc w:val="both"/>
        <w:rPr>
          <w:b/>
          <w:sz w:val="22"/>
          <w:szCs w:val="22"/>
        </w:rPr>
      </w:pPr>
      <w:r w:rsidRPr="00D15602">
        <w:rPr>
          <w:b/>
          <w:sz w:val="22"/>
          <w:szCs w:val="22"/>
        </w:rPr>
        <w:t>Madde 52- </w:t>
      </w:r>
      <w:r w:rsidR="00513172" w:rsidRPr="00D15602">
        <w:rPr>
          <w:b/>
          <w:sz w:val="22"/>
          <w:szCs w:val="22"/>
        </w:rPr>
        <w:t>Danışmanın tazmin sorumluluğu</w:t>
      </w:r>
    </w:p>
    <w:p w14:paraId="7E822C2B" w14:textId="77777777" w:rsidR="007951EB" w:rsidRPr="00D15602" w:rsidRDefault="00753C28" w:rsidP="00A37ED8">
      <w:pPr>
        <w:spacing w:after="120"/>
        <w:jc w:val="both"/>
        <w:rPr>
          <w:sz w:val="22"/>
          <w:szCs w:val="22"/>
        </w:rPr>
      </w:pPr>
      <w:r w:rsidRPr="00D15602">
        <w:rPr>
          <w:b/>
          <w:sz w:val="22"/>
          <w:szCs w:val="22"/>
        </w:rPr>
        <w:t>52.1.</w:t>
      </w:r>
      <w:r w:rsidR="007951EB" w:rsidRPr="00D15602">
        <w:rPr>
          <w:sz w:val="22"/>
          <w:szCs w:val="22"/>
        </w:rPr>
        <w:t xml:space="preserve">Danışman; bu Sözleşme ile taahhüt ettiği işlerin yürürlükteki mevzuata uygun olarak yapılmaması, meslek ahlakına uygun davranılmaması, bilgi ve deneyimin İdarenin yararına kullanılmaması ve benzeri nedenlerle meydana gelen zarar ve ziyandan doğrudan, yapı denetimi </w:t>
      </w:r>
      <w:r w:rsidR="007951EB" w:rsidRPr="00D15602">
        <w:rPr>
          <w:sz w:val="22"/>
          <w:szCs w:val="22"/>
        </w:rPr>
        <w:lastRenderedPageBreak/>
        <w:t xml:space="preserve">hizmetinin sunulduğu durumda ise yapım işini üstlenen yüklenici ve alt yüklenicilerle birlikte </w:t>
      </w:r>
      <w:proofErr w:type="spellStart"/>
      <w:r w:rsidR="007951EB" w:rsidRPr="00D15602">
        <w:rPr>
          <w:sz w:val="22"/>
          <w:szCs w:val="22"/>
        </w:rPr>
        <w:t>onbeş</w:t>
      </w:r>
      <w:proofErr w:type="spellEnd"/>
      <w:r w:rsidR="007951EB" w:rsidRPr="00D15602">
        <w:rPr>
          <w:sz w:val="22"/>
          <w:szCs w:val="22"/>
        </w:rPr>
        <w:t xml:space="preserve"> yıl süre ile </w:t>
      </w:r>
      <w:proofErr w:type="spellStart"/>
      <w:r w:rsidR="007951EB" w:rsidRPr="00D15602">
        <w:rPr>
          <w:sz w:val="22"/>
          <w:szCs w:val="22"/>
        </w:rPr>
        <w:t>müteselsilen</w:t>
      </w:r>
      <w:proofErr w:type="spellEnd"/>
      <w:r w:rsidR="007951EB" w:rsidRPr="00D15602">
        <w:rPr>
          <w:sz w:val="22"/>
          <w:szCs w:val="22"/>
        </w:rPr>
        <w:t xml:space="preserve"> sorumludur.</w:t>
      </w:r>
      <w:bookmarkStart w:id="14" w:name="_Toc18561033"/>
    </w:p>
    <w:p w14:paraId="62E56787" w14:textId="77777777" w:rsidR="007951EB" w:rsidRPr="00D15602" w:rsidRDefault="00753C28" w:rsidP="00A37ED8">
      <w:pPr>
        <w:spacing w:after="120"/>
        <w:jc w:val="both"/>
        <w:rPr>
          <w:sz w:val="22"/>
          <w:szCs w:val="22"/>
        </w:rPr>
      </w:pPr>
      <w:r w:rsidRPr="00D15602">
        <w:rPr>
          <w:b/>
          <w:sz w:val="22"/>
          <w:szCs w:val="22"/>
        </w:rPr>
        <w:t>52.1.1.</w:t>
      </w:r>
      <w:r w:rsidR="007951EB" w:rsidRPr="00D15602">
        <w:rPr>
          <w:sz w:val="22"/>
          <w:szCs w:val="22"/>
        </w:rPr>
        <w:t>Bu zarar ve ziyan genel hükümlere göre Danışmana ikmal ve tazmin ettirilir. Ayrıca Danışman hakkında 4735 sayılı Kamu İhale Sözleşmeleri Kanununun 27 </w:t>
      </w:r>
      <w:proofErr w:type="spellStart"/>
      <w:r w:rsidR="007951EB" w:rsidRPr="00D15602">
        <w:rPr>
          <w:sz w:val="22"/>
          <w:szCs w:val="22"/>
        </w:rPr>
        <w:t>nci</w:t>
      </w:r>
      <w:proofErr w:type="spellEnd"/>
      <w:r w:rsidR="007951EB" w:rsidRPr="00D15602">
        <w:rPr>
          <w:sz w:val="22"/>
          <w:szCs w:val="22"/>
        </w:rPr>
        <w:t xml:space="preserve"> madde hükümleri uygulanır.</w:t>
      </w:r>
    </w:p>
    <w:p w14:paraId="15C19444" w14:textId="77777777" w:rsidR="007951EB" w:rsidRPr="00D15602" w:rsidRDefault="007951EB" w:rsidP="00A37ED8">
      <w:pPr>
        <w:spacing w:after="120"/>
        <w:jc w:val="both"/>
        <w:rPr>
          <w:b/>
          <w:sz w:val="22"/>
          <w:szCs w:val="22"/>
        </w:rPr>
      </w:pPr>
      <w:r w:rsidRPr="00D15602">
        <w:rPr>
          <w:b/>
          <w:sz w:val="22"/>
          <w:szCs w:val="22"/>
        </w:rPr>
        <w:t>Madde 53- </w:t>
      </w:r>
      <w:r w:rsidR="00513172" w:rsidRPr="00D15602">
        <w:rPr>
          <w:b/>
          <w:sz w:val="22"/>
          <w:szCs w:val="22"/>
        </w:rPr>
        <w:t>Hüküm bulunmayan haller</w:t>
      </w:r>
    </w:p>
    <w:p w14:paraId="3E61AF99" w14:textId="77777777" w:rsidR="007951EB" w:rsidRPr="00D15602" w:rsidRDefault="00753C28" w:rsidP="00A37ED8">
      <w:pPr>
        <w:spacing w:after="120"/>
        <w:jc w:val="both"/>
        <w:rPr>
          <w:sz w:val="22"/>
          <w:szCs w:val="22"/>
        </w:rPr>
      </w:pPr>
      <w:r w:rsidRPr="00D15602">
        <w:rPr>
          <w:b/>
          <w:sz w:val="22"/>
          <w:szCs w:val="22"/>
        </w:rPr>
        <w:t xml:space="preserve">53.1. </w:t>
      </w:r>
      <w:r w:rsidR="007951EB" w:rsidRPr="00D15602">
        <w:rPr>
          <w:sz w:val="22"/>
          <w:szCs w:val="22"/>
        </w:rPr>
        <w:t xml:space="preserve">Bu sözleşme ve eklerinde hüküm bulunmayan hallerde, ilgisine göre 4734 sayılı Kamu İhale Kanunu ve/veya 4735 sayılı Kamu İhale Sözleşmeleri Kanunu hükümlerine, bu Kanunlarda hüküm bulunmaması halinde ise genel hükümlere göre hareket edilir. </w:t>
      </w:r>
    </w:p>
    <w:p w14:paraId="449A5194" w14:textId="77777777" w:rsidR="00B43D92" w:rsidRPr="00D15602" w:rsidRDefault="00B43D92" w:rsidP="00A37ED8">
      <w:pPr>
        <w:spacing w:after="120"/>
        <w:jc w:val="both"/>
        <w:rPr>
          <w:b/>
          <w:sz w:val="22"/>
          <w:szCs w:val="22"/>
        </w:rPr>
      </w:pPr>
      <w:r w:rsidRPr="00D15602">
        <w:rPr>
          <w:b/>
          <w:sz w:val="22"/>
          <w:szCs w:val="22"/>
        </w:rPr>
        <w:t>Madde 54 - Anlaşmazlıkların çözümü </w:t>
      </w:r>
      <w:r w:rsidRPr="00D15602">
        <w:rPr>
          <w:rStyle w:val="DipnotBavurusu"/>
          <w:sz w:val="22"/>
          <w:szCs w:val="22"/>
        </w:rPr>
        <w:footnoteReference w:id="41"/>
      </w:r>
    </w:p>
    <w:p w14:paraId="6F38822A" w14:textId="77777777" w:rsidR="007951EB" w:rsidRPr="00D15602" w:rsidRDefault="00753C28" w:rsidP="00A37ED8">
      <w:pPr>
        <w:spacing w:after="120"/>
        <w:jc w:val="both"/>
        <w:rPr>
          <w:sz w:val="22"/>
          <w:szCs w:val="22"/>
        </w:rPr>
      </w:pPr>
      <w:r w:rsidRPr="00D15602">
        <w:rPr>
          <w:b/>
          <w:sz w:val="22"/>
          <w:szCs w:val="22"/>
        </w:rPr>
        <w:lastRenderedPageBreak/>
        <w:t>54.1</w:t>
      </w:r>
      <w:r w:rsidRPr="00D15602">
        <w:rPr>
          <w:sz w:val="22"/>
          <w:szCs w:val="22"/>
        </w:rPr>
        <w:t>.</w:t>
      </w:r>
      <w:r w:rsidR="007951EB" w:rsidRPr="00D15602">
        <w:rPr>
          <w:sz w:val="22"/>
          <w:szCs w:val="22"/>
        </w:rPr>
        <w:t>…………</w:t>
      </w:r>
      <w:r w:rsidR="001762A7" w:rsidRPr="00D15602">
        <w:rPr>
          <w:sz w:val="22"/>
          <w:szCs w:val="22"/>
        </w:rPr>
        <w:t>…………………………………………………………………....</w:t>
      </w:r>
    </w:p>
    <w:p w14:paraId="65E67892" w14:textId="77777777" w:rsidR="007951EB" w:rsidRPr="00D15602" w:rsidRDefault="007951EB" w:rsidP="00A37ED8">
      <w:pPr>
        <w:spacing w:after="120"/>
        <w:jc w:val="both"/>
        <w:rPr>
          <w:b/>
          <w:sz w:val="22"/>
          <w:szCs w:val="22"/>
        </w:rPr>
      </w:pPr>
      <w:r w:rsidRPr="00D15602">
        <w:rPr>
          <w:b/>
          <w:sz w:val="22"/>
          <w:szCs w:val="22"/>
        </w:rPr>
        <w:t xml:space="preserve">Madde 55- Diğer </w:t>
      </w:r>
      <w:r w:rsidR="00513172" w:rsidRPr="00D15602">
        <w:rPr>
          <w:b/>
          <w:sz w:val="22"/>
          <w:szCs w:val="22"/>
        </w:rPr>
        <w:t>hususlar</w:t>
      </w:r>
      <w:r w:rsidR="00513172" w:rsidRPr="00D15602">
        <w:rPr>
          <w:sz w:val="22"/>
          <w:szCs w:val="22"/>
        </w:rPr>
        <w:t> </w:t>
      </w:r>
      <w:r w:rsidRPr="00D15602">
        <w:rPr>
          <w:rStyle w:val="DipnotBavurusu"/>
          <w:sz w:val="22"/>
          <w:szCs w:val="22"/>
        </w:rPr>
        <w:footnoteReference w:id="42"/>
      </w:r>
    </w:p>
    <w:p w14:paraId="55AC67DB" w14:textId="77777777" w:rsidR="007951EB" w:rsidRPr="00D15602" w:rsidRDefault="00753C28" w:rsidP="00A37ED8">
      <w:pPr>
        <w:spacing w:after="120"/>
        <w:jc w:val="both"/>
        <w:rPr>
          <w:b/>
          <w:sz w:val="22"/>
          <w:szCs w:val="22"/>
        </w:rPr>
      </w:pPr>
      <w:r w:rsidRPr="00D15602">
        <w:rPr>
          <w:b/>
          <w:sz w:val="22"/>
          <w:szCs w:val="22"/>
        </w:rPr>
        <w:t>55.1</w:t>
      </w:r>
      <w:r w:rsidR="007951EB" w:rsidRPr="00D15602">
        <w:rPr>
          <w:sz w:val="22"/>
          <w:szCs w:val="22"/>
        </w:rPr>
        <w:t>.........................................................................................................................</w:t>
      </w:r>
    </w:p>
    <w:bookmarkEnd w:id="14"/>
    <w:p w14:paraId="52192F33" w14:textId="77777777" w:rsidR="00753C28" w:rsidRPr="00D15602" w:rsidRDefault="00753C28" w:rsidP="00A37ED8">
      <w:pPr>
        <w:spacing w:after="120"/>
        <w:jc w:val="both"/>
        <w:rPr>
          <w:sz w:val="22"/>
          <w:szCs w:val="22"/>
        </w:rPr>
      </w:pPr>
      <w:r w:rsidRPr="00D15602">
        <w:rPr>
          <w:b/>
          <w:sz w:val="22"/>
          <w:szCs w:val="22"/>
        </w:rPr>
        <w:t>Madde 56- Yürürlük </w:t>
      </w:r>
    </w:p>
    <w:p w14:paraId="2B348DEC" w14:textId="77777777" w:rsidR="00753C28" w:rsidRPr="00D15602" w:rsidRDefault="00753C28" w:rsidP="00A37ED8">
      <w:pPr>
        <w:spacing w:after="120"/>
        <w:jc w:val="both"/>
        <w:rPr>
          <w:sz w:val="22"/>
          <w:szCs w:val="22"/>
        </w:rPr>
      </w:pPr>
      <w:r w:rsidRPr="00D15602">
        <w:rPr>
          <w:b/>
          <w:sz w:val="22"/>
          <w:szCs w:val="22"/>
        </w:rPr>
        <w:t>56.1.</w:t>
      </w:r>
      <w:r w:rsidR="00565EFE" w:rsidRPr="00D15602">
        <w:rPr>
          <w:b/>
          <w:sz w:val="22"/>
          <w:szCs w:val="22"/>
        </w:rPr>
        <w:t>(Değişik: 03/07/2009-27277R.G. / 40 </w:t>
      </w:r>
      <w:proofErr w:type="spellStart"/>
      <w:r w:rsidR="00565EFE" w:rsidRPr="00D15602">
        <w:rPr>
          <w:b/>
          <w:sz w:val="22"/>
          <w:szCs w:val="22"/>
        </w:rPr>
        <w:t>md.</w:t>
      </w:r>
      <w:proofErr w:type="spellEnd"/>
      <w:r w:rsidR="00565EFE" w:rsidRPr="00D15602">
        <w:rPr>
          <w:b/>
          <w:sz w:val="22"/>
          <w:szCs w:val="22"/>
        </w:rPr>
        <w:t>)</w:t>
      </w:r>
      <w:r w:rsidR="00565EFE" w:rsidRPr="00D15602">
        <w:rPr>
          <w:sz w:val="22"/>
          <w:szCs w:val="22"/>
        </w:rPr>
        <w:t>Bu sözleşme taraflarca imzalandığı tarihte yürürlüğe girer.</w:t>
      </w:r>
      <w:r w:rsidRPr="00D15602">
        <w:rPr>
          <w:rStyle w:val="DipnotBavurusu"/>
          <w:sz w:val="22"/>
          <w:szCs w:val="22"/>
        </w:rPr>
        <w:footnoteReference w:id="43"/>
      </w:r>
    </w:p>
    <w:p w14:paraId="1A355AC6" w14:textId="77777777" w:rsidR="006470F3" w:rsidRPr="00D15602" w:rsidRDefault="006470F3" w:rsidP="006470F3">
      <w:pPr>
        <w:tabs>
          <w:tab w:val="left" w:pos="567"/>
          <w:tab w:val="left" w:leader="dot" w:pos="8789"/>
        </w:tabs>
        <w:rPr>
          <w:b/>
          <w:bCs/>
          <w:sz w:val="22"/>
          <w:szCs w:val="22"/>
          <w:vertAlign w:val="superscript"/>
        </w:rPr>
      </w:pPr>
      <w:r w:rsidRPr="00D15602">
        <w:rPr>
          <w:b/>
          <w:bCs/>
          <w:sz w:val="22"/>
          <w:szCs w:val="22"/>
        </w:rPr>
        <w:t>Madde 57 – </w:t>
      </w:r>
      <w:r w:rsidR="008F3DC8" w:rsidRPr="00D15602">
        <w:rPr>
          <w:b/>
          <w:sz w:val="22"/>
          <w:szCs w:val="22"/>
        </w:rPr>
        <w:t>(Ek: 03/07/2009-27277R.G. / 41 </w:t>
      </w:r>
      <w:proofErr w:type="spellStart"/>
      <w:r w:rsidR="008F3DC8" w:rsidRPr="00D15602">
        <w:rPr>
          <w:b/>
          <w:sz w:val="22"/>
          <w:szCs w:val="22"/>
        </w:rPr>
        <w:t>md.</w:t>
      </w:r>
      <w:proofErr w:type="spellEnd"/>
      <w:r w:rsidR="008F3DC8" w:rsidRPr="00D15602">
        <w:rPr>
          <w:b/>
          <w:sz w:val="22"/>
          <w:szCs w:val="22"/>
        </w:rPr>
        <w:t>)</w:t>
      </w:r>
      <w:r w:rsidRPr="00D15602">
        <w:rPr>
          <w:b/>
          <w:bCs/>
          <w:sz w:val="22"/>
          <w:szCs w:val="22"/>
        </w:rPr>
        <w:t>Sözleşmenin imzalanması</w:t>
      </w:r>
      <w:r w:rsidR="00E51A55" w:rsidRPr="00D15602">
        <w:rPr>
          <w:rStyle w:val="DipnotBavurusu"/>
          <w:b/>
          <w:bCs/>
          <w:sz w:val="22"/>
          <w:szCs w:val="22"/>
        </w:rPr>
        <w:footnoteReference w:id="44"/>
      </w:r>
    </w:p>
    <w:p w14:paraId="0BE80EB6" w14:textId="77777777" w:rsidR="006470F3" w:rsidRPr="00D15602" w:rsidRDefault="006470F3" w:rsidP="00BA0DFF">
      <w:pPr>
        <w:tabs>
          <w:tab w:val="left" w:pos="567"/>
          <w:tab w:val="left" w:leader="dot" w:pos="8789"/>
        </w:tabs>
        <w:jc w:val="both"/>
        <w:rPr>
          <w:sz w:val="22"/>
          <w:szCs w:val="22"/>
        </w:rPr>
      </w:pPr>
      <w:r w:rsidRPr="00D15602">
        <w:rPr>
          <w:sz w:val="22"/>
          <w:szCs w:val="22"/>
        </w:rPr>
        <w:t>57.1.  Bu sözleşme .................. maddeden ibaret olup, İdare ve Yüklenici tarafından tam olarak okunup anlaşıldıktan sonra …/…/…….tarihinde bir nüsha olarak imza altına alınmıştır. Ayrıca İdare, yüklenicinin talebi halinde sözleşmenin “aslına uygun idarece onaylı bir sur</w:t>
      </w:r>
      <w:r w:rsidR="00F46C51" w:rsidRPr="00D15602">
        <w:rPr>
          <w:sz w:val="22"/>
          <w:szCs w:val="22"/>
        </w:rPr>
        <w:t>etini” Yükleniciye verecektir.</w:t>
      </w:r>
    </w:p>
    <w:p w14:paraId="6089191B" w14:textId="77777777" w:rsidR="00BA0DFF" w:rsidRPr="00D15602" w:rsidRDefault="00BA0DFF" w:rsidP="00A37ED8">
      <w:pPr>
        <w:spacing w:after="120"/>
        <w:jc w:val="both"/>
        <w:rPr>
          <w:b/>
          <w:sz w:val="22"/>
          <w:szCs w:val="22"/>
        </w:rPr>
      </w:pPr>
    </w:p>
    <w:p w14:paraId="06951B78" w14:textId="77777777" w:rsidR="007951EB" w:rsidRPr="00456D72" w:rsidRDefault="007951EB" w:rsidP="00A37ED8">
      <w:pPr>
        <w:spacing w:after="120"/>
        <w:jc w:val="both"/>
        <w:rPr>
          <w:sz w:val="22"/>
          <w:szCs w:val="22"/>
        </w:rPr>
      </w:pPr>
      <w:r w:rsidRPr="00D15602">
        <w:rPr>
          <w:b/>
          <w:sz w:val="22"/>
          <w:szCs w:val="22"/>
        </w:rPr>
        <w:t>İDARE</w:t>
      </w:r>
      <w:r w:rsidRPr="00D15602">
        <w:rPr>
          <w:sz w:val="22"/>
          <w:szCs w:val="22"/>
        </w:rPr>
        <w:t> </w:t>
      </w:r>
      <w:r w:rsidRPr="00D15602">
        <w:rPr>
          <w:rStyle w:val="DipnotBavurusu"/>
          <w:sz w:val="22"/>
          <w:szCs w:val="22"/>
        </w:rPr>
        <w:footnoteReference w:id="45"/>
      </w:r>
      <w:r w:rsidRPr="00D15602">
        <w:rPr>
          <w:sz w:val="22"/>
          <w:szCs w:val="22"/>
        </w:rPr>
        <w:tab/>
      </w:r>
      <w:r w:rsidRPr="00D15602">
        <w:rPr>
          <w:sz w:val="22"/>
          <w:szCs w:val="22"/>
        </w:rPr>
        <w:tab/>
      </w:r>
      <w:r w:rsidR="001762A7" w:rsidRPr="00D15602">
        <w:rPr>
          <w:b/>
          <w:sz w:val="22"/>
          <w:szCs w:val="22"/>
        </w:rPr>
        <w:t>DANIŞMAN</w:t>
      </w:r>
      <w:r w:rsidR="001762A7" w:rsidRPr="00D15602">
        <w:rPr>
          <w:sz w:val="22"/>
          <w:szCs w:val="22"/>
        </w:rPr>
        <w:t> </w:t>
      </w:r>
      <w:r w:rsidR="001762A7" w:rsidRPr="00D15602">
        <w:rPr>
          <w:rStyle w:val="DipnotBavurusu"/>
          <w:sz w:val="22"/>
          <w:szCs w:val="22"/>
        </w:rPr>
        <w:footnoteReference w:id="46"/>
      </w:r>
      <w:r w:rsidRPr="00456D72">
        <w:rPr>
          <w:sz w:val="22"/>
          <w:szCs w:val="22"/>
        </w:rPr>
        <w:tab/>
      </w:r>
      <w:r w:rsidRPr="00456D72">
        <w:rPr>
          <w:sz w:val="22"/>
          <w:szCs w:val="22"/>
        </w:rPr>
        <w:tab/>
      </w:r>
      <w:r w:rsidRPr="00456D72">
        <w:rPr>
          <w:sz w:val="22"/>
          <w:szCs w:val="22"/>
        </w:rPr>
        <w:tab/>
      </w:r>
      <w:r w:rsidR="000B1E20" w:rsidRPr="00456D72">
        <w:rPr>
          <w:sz w:val="22"/>
          <w:szCs w:val="22"/>
        </w:rPr>
        <w:tab/>
      </w:r>
      <w:r w:rsidR="000B1E20" w:rsidRPr="00456D72">
        <w:rPr>
          <w:sz w:val="22"/>
          <w:szCs w:val="22"/>
        </w:rPr>
        <w:tab/>
      </w:r>
      <w:r w:rsidR="000B1E20" w:rsidRPr="00456D72">
        <w:rPr>
          <w:sz w:val="22"/>
          <w:szCs w:val="22"/>
        </w:rPr>
        <w:tab/>
      </w:r>
    </w:p>
    <w:p w14:paraId="214B8B56" w14:textId="77777777" w:rsidR="007951EB" w:rsidRPr="00456D72" w:rsidRDefault="007951EB" w:rsidP="00A37ED8">
      <w:pPr>
        <w:spacing w:after="120"/>
        <w:jc w:val="both"/>
        <w:rPr>
          <w:sz w:val="22"/>
          <w:szCs w:val="22"/>
        </w:rPr>
      </w:pPr>
    </w:p>
    <w:p w14:paraId="6A2D1351" w14:textId="77777777" w:rsidR="00AA6871" w:rsidRPr="00456D72" w:rsidRDefault="00AA6871" w:rsidP="00A37ED8">
      <w:pPr>
        <w:spacing w:after="120"/>
        <w:jc w:val="both"/>
        <w:rPr>
          <w:sz w:val="22"/>
          <w:szCs w:val="22"/>
        </w:rPr>
      </w:pPr>
    </w:p>
    <w:sectPr w:rsidR="00AA6871" w:rsidRPr="00456D72" w:rsidSect="00974FBB">
      <w:footerReference w:type="even"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A02C68" w14:textId="77777777" w:rsidR="002919BC" w:rsidRDefault="002919BC">
      <w:r>
        <w:separator/>
      </w:r>
    </w:p>
  </w:endnote>
  <w:endnote w:type="continuationSeparator" w:id="0">
    <w:p w14:paraId="4914A5AE" w14:textId="77777777" w:rsidR="002919BC" w:rsidRDefault="00291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E40CA" w14:textId="77777777" w:rsidR="00170A6D" w:rsidRDefault="00EB0A9E" w:rsidP="00C547C1">
    <w:pPr>
      <w:pStyle w:val="Altbilgi"/>
      <w:framePr w:wrap="around" w:vAnchor="text" w:hAnchor="margin" w:xAlign="right" w:y="1"/>
      <w:rPr>
        <w:rStyle w:val="SayfaNumaras"/>
      </w:rPr>
    </w:pPr>
    <w:r>
      <w:rPr>
        <w:rStyle w:val="SayfaNumaras"/>
      </w:rPr>
      <w:fldChar w:fldCharType="begin"/>
    </w:r>
    <w:r w:rsidR="00170A6D">
      <w:rPr>
        <w:rStyle w:val="SayfaNumaras"/>
      </w:rPr>
      <w:instrText xml:space="preserve">PAGE  </w:instrText>
    </w:r>
    <w:r>
      <w:rPr>
        <w:rStyle w:val="SayfaNumaras"/>
      </w:rPr>
      <w:fldChar w:fldCharType="end"/>
    </w:r>
  </w:p>
  <w:p w14:paraId="48D849B8" w14:textId="77777777" w:rsidR="00170A6D" w:rsidRDefault="00170A6D" w:rsidP="00302EF4">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AAF02" w14:textId="77777777" w:rsidR="00170A6D" w:rsidRDefault="00EB0A9E" w:rsidP="00C547C1">
    <w:pPr>
      <w:pStyle w:val="Altbilgi"/>
      <w:framePr w:wrap="around" w:vAnchor="text" w:hAnchor="margin" w:xAlign="right" w:y="1"/>
      <w:rPr>
        <w:rStyle w:val="SayfaNumaras"/>
      </w:rPr>
    </w:pPr>
    <w:r>
      <w:rPr>
        <w:rStyle w:val="SayfaNumaras"/>
      </w:rPr>
      <w:fldChar w:fldCharType="begin"/>
    </w:r>
    <w:r w:rsidR="00170A6D">
      <w:rPr>
        <w:rStyle w:val="SayfaNumaras"/>
      </w:rPr>
      <w:instrText xml:space="preserve">PAGE  </w:instrText>
    </w:r>
    <w:r>
      <w:rPr>
        <w:rStyle w:val="SayfaNumaras"/>
      </w:rPr>
      <w:fldChar w:fldCharType="separate"/>
    </w:r>
    <w:r w:rsidR="003079D2">
      <w:rPr>
        <w:rStyle w:val="SayfaNumaras"/>
        <w:noProof/>
      </w:rPr>
      <w:t>21</w:t>
    </w:r>
    <w:r>
      <w:rPr>
        <w:rStyle w:val="SayfaNumaras"/>
      </w:rPr>
      <w:fldChar w:fldCharType="end"/>
    </w:r>
  </w:p>
  <w:p w14:paraId="4238B585" w14:textId="77777777" w:rsidR="00170A6D" w:rsidRDefault="00170A6D" w:rsidP="00302EF4">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267992" w14:textId="77777777" w:rsidR="002919BC" w:rsidRDefault="002919BC">
      <w:r>
        <w:separator/>
      </w:r>
    </w:p>
  </w:footnote>
  <w:footnote w:type="continuationSeparator" w:id="0">
    <w:p w14:paraId="611F155B" w14:textId="77777777" w:rsidR="002919BC" w:rsidRDefault="002919BC">
      <w:r>
        <w:continuationSeparator/>
      </w:r>
    </w:p>
  </w:footnote>
  <w:footnote w:id="1">
    <w:p w14:paraId="7EAC387B" w14:textId="77777777" w:rsidR="00170A6D" w:rsidRPr="00D15602" w:rsidRDefault="00170A6D" w:rsidP="00E22398">
      <w:pPr>
        <w:pStyle w:val="DipnotMetni"/>
        <w:spacing w:after="120"/>
        <w:jc w:val="both"/>
      </w:pPr>
      <w:r w:rsidRPr="00D15602">
        <w:rPr>
          <w:rStyle w:val="DipnotBavurusu"/>
        </w:rPr>
        <w:footnoteRef/>
      </w:r>
      <w:r w:rsidRPr="00D15602">
        <w:t xml:space="preserve"> İdarenin </w:t>
      </w:r>
      <w:r w:rsidR="00B51712" w:rsidRPr="00D15602">
        <w:t>adı ile</w:t>
      </w:r>
      <w:r w:rsidRPr="00D15602">
        <w:t xml:space="preserve"> yüklenicinin adı, soyadı /ticaret unvanı; yüklenicinin ortak girişim olması halinde ortak girişimi oluşturan bütün gerçek veya tüzel kişilerin adı, soyadı / ticaret unvanı yazılacaktır.</w:t>
      </w:r>
    </w:p>
  </w:footnote>
  <w:footnote w:id="2">
    <w:p w14:paraId="2FFFB727" w14:textId="77777777" w:rsidR="00977E1D" w:rsidRDefault="00170A6D" w:rsidP="00E22398">
      <w:pPr>
        <w:pStyle w:val="DipnotMetni"/>
        <w:spacing w:after="120"/>
        <w:jc w:val="both"/>
        <w:rPr>
          <w:sz w:val="22"/>
          <w:szCs w:val="22"/>
          <w:vertAlign w:val="superscript"/>
        </w:rPr>
      </w:pPr>
      <w:r w:rsidRPr="00D15602">
        <w:rPr>
          <w:rStyle w:val="DipnotBavurusu"/>
          <w:b/>
        </w:rPr>
        <w:footnoteRef/>
      </w:r>
      <w:r w:rsidRPr="00D15602">
        <w:t>Elektronik posta yoluyla bildirim yapılmasının öngörülmesi halinde elektronik posta adresi olarak, idarenin resmi elektronik posta adresi yazılacaktır.</w:t>
      </w:r>
    </w:p>
    <w:p w14:paraId="00221F60" w14:textId="35A0D638" w:rsidR="00170A6D" w:rsidRPr="00B51712" w:rsidRDefault="00977E1D" w:rsidP="00B51712">
      <w:pPr>
        <w:spacing w:before="56" w:line="240" w:lineRule="atLeast"/>
        <w:jc w:val="both"/>
      </w:pPr>
      <w:r w:rsidRPr="00B51712">
        <w:rPr>
          <w:sz w:val="22"/>
          <w:szCs w:val="22"/>
          <w:vertAlign w:val="superscript"/>
        </w:rPr>
        <w:t>2.1</w:t>
      </w:r>
      <w:r w:rsidRPr="00B51712">
        <w:rPr>
          <w:rFonts w:eastAsia="Calibri"/>
          <w:b/>
          <w:sz w:val="20"/>
          <w:szCs w:val="20"/>
          <w:lang w:eastAsia="en-US"/>
        </w:rPr>
        <w:t>(</w:t>
      </w:r>
      <w:r w:rsidR="003079D2">
        <w:rPr>
          <w:rFonts w:eastAsia="Calibri"/>
          <w:b/>
          <w:bCs/>
          <w:sz w:val="20"/>
          <w:szCs w:val="20"/>
          <w:lang w:eastAsia="en-US"/>
        </w:rPr>
        <w:t>Ek dipnot: 13/06/</w:t>
      </w:r>
      <w:r w:rsidRPr="00B51712">
        <w:rPr>
          <w:rFonts w:eastAsia="Calibri"/>
          <w:b/>
          <w:bCs/>
          <w:sz w:val="20"/>
          <w:szCs w:val="20"/>
          <w:lang w:eastAsia="en-US"/>
        </w:rPr>
        <w:t>2019-30800 R.G/2</w:t>
      </w:r>
      <w:r w:rsidR="00845A20" w:rsidRPr="00B51712">
        <w:rPr>
          <w:rFonts w:eastAsia="Calibri"/>
          <w:b/>
          <w:bCs/>
          <w:sz w:val="20"/>
          <w:szCs w:val="20"/>
          <w:lang w:eastAsia="en-US"/>
        </w:rPr>
        <w:t>4</w:t>
      </w:r>
      <w:r w:rsidR="003079D2">
        <w:rPr>
          <w:rFonts w:eastAsia="Calibri"/>
          <w:b/>
          <w:bCs/>
          <w:sz w:val="20"/>
          <w:szCs w:val="20"/>
          <w:lang w:eastAsia="en-US"/>
        </w:rPr>
        <w:t>.md</w:t>
      </w:r>
      <w:proofErr w:type="gramStart"/>
      <w:r w:rsidR="003079D2">
        <w:rPr>
          <w:rFonts w:eastAsia="Calibri"/>
          <w:b/>
          <w:bCs/>
          <w:sz w:val="20"/>
          <w:szCs w:val="20"/>
          <w:lang w:eastAsia="en-US"/>
        </w:rPr>
        <w:t>.;</w:t>
      </w:r>
      <w:proofErr w:type="gramEnd"/>
      <w:r w:rsidR="003079D2">
        <w:rPr>
          <w:rFonts w:eastAsia="Calibri"/>
          <w:b/>
          <w:bCs/>
          <w:sz w:val="20"/>
          <w:szCs w:val="20"/>
          <w:lang w:eastAsia="en-US"/>
        </w:rPr>
        <w:t xml:space="preserve"> yürürlük:23/06/</w:t>
      </w:r>
      <w:r w:rsidRPr="00B51712">
        <w:rPr>
          <w:rFonts w:eastAsia="Calibri"/>
          <w:b/>
          <w:bCs/>
          <w:sz w:val="20"/>
          <w:szCs w:val="20"/>
          <w:lang w:eastAsia="en-US"/>
        </w:rPr>
        <w:t>2019)</w:t>
      </w:r>
      <w:r w:rsidRPr="00B51712">
        <w:rPr>
          <w:sz w:val="20"/>
          <w:szCs w:val="20"/>
        </w:rPr>
        <w:t>İdare tarafından Tebligat Kanununa göre alınan elektronik tebligat adresi yazılacaktır.</w:t>
      </w:r>
    </w:p>
  </w:footnote>
  <w:footnote w:id="3">
    <w:p w14:paraId="381A4EF0" w14:textId="77777777" w:rsidR="00170A6D" w:rsidRPr="00D15602" w:rsidRDefault="00170A6D" w:rsidP="00E22398">
      <w:pPr>
        <w:pStyle w:val="DipnotMetni"/>
        <w:spacing w:after="120"/>
        <w:jc w:val="both"/>
      </w:pPr>
      <w:r w:rsidRPr="00D15602">
        <w:rPr>
          <w:rStyle w:val="DipnotBavurusu"/>
          <w:b/>
        </w:rPr>
        <w:footnoteRef/>
      </w:r>
      <w:r w:rsidRPr="00D15602">
        <w:t xml:space="preserve"> Yüklenicinin iş ortaklığı veya konsorsiyum olması halinde, iş ortaklığı veya konsorsiyumu oluşturan bütün gerçek ve tüzel kişi ortakların adı ve soyadı veya ticaret unvanı ile iş ortaklığında ortakların hisse oranları, konsorsiyumda ise ortakların işin hangi kısmını yüklendiği belirtilecektir.</w:t>
      </w:r>
    </w:p>
  </w:footnote>
  <w:footnote w:id="4">
    <w:p w14:paraId="64531558" w14:textId="77777777" w:rsidR="00170A6D" w:rsidRPr="00D15602" w:rsidRDefault="00170A6D" w:rsidP="00F94C43">
      <w:pPr>
        <w:pStyle w:val="DipnotMetni"/>
        <w:spacing w:after="120"/>
        <w:jc w:val="both"/>
      </w:pPr>
      <w:r w:rsidRPr="00D15602">
        <w:rPr>
          <w:rStyle w:val="DipnotBavurusu"/>
        </w:rPr>
        <w:footnoteRef/>
      </w:r>
      <w:r w:rsidRPr="00D15602">
        <w:t xml:space="preserve"> Türkiye Cumhuriyeti vatandaşı gerçek kişi yüklenicilerin veya ortak girişimin Türkiye Cumhuriyeti vatandaşı gerçek kişi ortaklarının T.C. Kimlik Numaraları yazılacaktır. </w:t>
      </w:r>
    </w:p>
  </w:footnote>
  <w:footnote w:id="5">
    <w:p w14:paraId="6266B61F" w14:textId="77777777" w:rsidR="00170A6D" w:rsidRPr="00D15602" w:rsidRDefault="00170A6D" w:rsidP="00F94C43">
      <w:pPr>
        <w:pStyle w:val="DipnotMetni"/>
        <w:spacing w:after="120"/>
        <w:jc w:val="both"/>
      </w:pPr>
      <w:r w:rsidRPr="00D15602">
        <w:rPr>
          <w:rStyle w:val="DipnotBavurusu"/>
        </w:rPr>
        <w:footnoteRef/>
      </w:r>
      <w:r w:rsidRPr="00D15602">
        <w:t xml:space="preserve"> Yerli istekli olan yüklenicilerin Vergi Kimlik Numaraları, yabancı yüklenicilerin ise ilgili ülke vergi kayıt bilgileri yazılacaktır. </w:t>
      </w:r>
    </w:p>
  </w:footnote>
  <w:footnote w:id="6">
    <w:p w14:paraId="1965A558" w14:textId="77777777" w:rsidR="00170A6D" w:rsidRDefault="00170A6D" w:rsidP="00F94C43">
      <w:pPr>
        <w:pStyle w:val="GvdeMetni2"/>
        <w:spacing w:line="240" w:lineRule="auto"/>
        <w:jc w:val="both"/>
        <w:rPr>
          <w:sz w:val="20"/>
        </w:rPr>
      </w:pPr>
      <w:r w:rsidRPr="00D15602">
        <w:rPr>
          <w:rStyle w:val="DipnotBavurusu"/>
          <w:sz w:val="20"/>
        </w:rPr>
        <w:footnoteRef/>
      </w:r>
      <w:r w:rsidRPr="00D15602">
        <w:rPr>
          <w:sz w:val="20"/>
        </w:rPr>
        <w:t xml:space="preserve"> İş ortaklığı adına pilot ortağın, konsorsiyum adına koordinatör ortağın tebligata esas adresi yazılacak ve bu adrese yapılacak her türlü tebligatın, iş ortaklığını veya konsorsiyumu oluşturan bütün gerçek ve tüzel kişi ortaklara yapılmış sayılacağı belirtilecektir.</w:t>
      </w:r>
    </w:p>
    <w:p w14:paraId="6B84F1E4" w14:textId="77777777" w:rsidR="00845A20" w:rsidRPr="00D15602" w:rsidRDefault="00845A20" w:rsidP="00F94C43">
      <w:pPr>
        <w:pStyle w:val="GvdeMetni2"/>
        <w:spacing w:line="240" w:lineRule="auto"/>
        <w:jc w:val="both"/>
        <w:rPr>
          <w:sz w:val="20"/>
          <w:u w:val="single"/>
        </w:rPr>
      </w:pPr>
    </w:p>
  </w:footnote>
  <w:footnote w:id="7">
    <w:p w14:paraId="66409842" w14:textId="606130D6" w:rsidR="00B51712" w:rsidRPr="00B51712" w:rsidRDefault="00B51712" w:rsidP="00F94C43">
      <w:pPr>
        <w:pStyle w:val="DipnotMetni"/>
        <w:spacing w:after="120"/>
        <w:jc w:val="both"/>
      </w:pPr>
      <w:r w:rsidRPr="00B51712">
        <w:rPr>
          <w:sz w:val="22"/>
          <w:szCs w:val="22"/>
          <w:vertAlign w:val="superscript"/>
        </w:rPr>
        <w:t>6.1</w:t>
      </w:r>
      <w:r w:rsidRPr="00B51712">
        <w:rPr>
          <w:rFonts w:eastAsia="Calibri"/>
          <w:b/>
          <w:lang w:eastAsia="en-US"/>
        </w:rPr>
        <w:t>(</w:t>
      </w:r>
      <w:r w:rsidR="003079D2">
        <w:rPr>
          <w:rFonts w:eastAsia="Calibri"/>
          <w:b/>
          <w:bCs/>
          <w:lang w:eastAsia="en-US"/>
        </w:rPr>
        <w:t>Ek dipnot: 13/06/</w:t>
      </w:r>
      <w:r w:rsidRPr="00B51712">
        <w:rPr>
          <w:rFonts w:eastAsia="Calibri"/>
          <w:b/>
          <w:bCs/>
          <w:lang w:eastAsia="en-US"/>
        </w:rPr>
        <w:t>201</w:t>
      </w:r>
      <w:r w:rsidR="003079D2">
        <w:rPr>
          <w:rFonts w:eastAsia="Calibri"/>
          <w:b/>
          <w:bCs/>
          <w:lang w:eastAsia="en-US"/>
        </w:rPr>
        <w:t>9-30800 R.G/24.md</w:t>
      </w:r>
      <w:proofErr w:type="gramStart"/>
      <w:r w:rsidR="003079D2">
        <w:rPr>
          <w:rFonts w:eastAsia="Calibri"/>
          <w:b/>
          <w:bCs/>
          <w:lang w:eastAsia="en-US"/>
        </w:rPr>
        <w:t>.;</w:t>
      </w:r>
      <w:proofErr w:type="gramEnd"/>
      <w:r w:rsidR="003079D2">
        <w:rPr>
          <w:rFonts w:eastAsia="Calibri"/>
          <w:b/>
          <w:bCs/>
          <w:lang w:eastAsia="en-US"/>
        </w:rPr>
        <w:t xml:space="preserve"> yürürlük:23/06/</w:t>
      </w:r>
      <w:r w:rsidRPr="00B51712">
        <w:rPr>
          <w:rFonts w:eastAsia="Calibri"/>
          <w:b/>
          <w:bCs/>
          <w:lang w:eastAsia="en-US"/>
        </w:rPr>
        <w:t>2019)</w:t>
      </w:r>
      <w:r w:rsidRPr="00B51712">
        <w:t xml:space="preserve"> Yüklenici tarafından Tebligat Kanununa göre alınan elektronik tebligat adresi yazılacaktır.</w:t>
      </w:r>
    </w:p>
    <w:p w14:paraId="571E137C" w14:textId="77777777" w:rsidR="00170A6D" w:rsidRPr="00D15602" w:rsidRDefault="00170A6D" w:rsidP="00F94C43">
      <w:pPr>
        <w:pStyle w:val="DipnotMetni"/>
        <w:spacing w:after="120"/>
        <w:jc w:val="both"/>
      </w:pPr>
      <w:r w:rsidRPr="00D15602">
        <w:rPr>
          <w:rStyle w:val="DipnotBavurusu"/>
        </w:rPr>
        <w:footnoteRef/>
      </w:r>
      <w:proofErr w:type="gramStart"/>
      <w:r w:rsidRPr="00D15602">
        <w:t>Sözleşmenin  hazırlanmasında</w:t>
      </w:r>
      <w:proofErr w:type="gramEnd"/>
      <w:r w:rsidRPr="00D15602">
        <w:t xml:space="preserve"> Türkçe’nin yanında başka bir dilde kullanılabilir. Bu durumda madde; “Sözleşme Türkçe ve  </w:t>
      </w:r>
      <w:proofErr w:type="gramStart"/>
      <w:r w:rsidRPr="00D15602">
        <w:t>……</w:t>
      </w:r>
      <w:proofErr w:type="gramEnd"/>
      <w:r w:rsidRPr="00D15602">
        <w:t>hazırlanmıştır. Ancak, sözleşmenin anlaşılmasında, yorumlanmasında ve anlaşmazlıkların çözümünde Türkçe metin esas alınır</w:t>
      </w:r>
    </w:p>
  </w:footnote>
  <w:footnote w:id="8">
    <w:p w14:paraId="37DE7163" w14:textId="77777777" w:rsidR="00170A6D" w:rsidRPr="00D15602" w:rsidRDefault="00170A6D" w:rsidP="00E22398">
      <w:pPr>
        <w:pStyle w:val="DipnotMetni"/>
        <w:spacing w:after="120"/>
        <w:jc w:val="both"/>
      </w:pPr>
      <w:r w:rsidRPr="00D15602">
        <w:rPr>
          <w:rStyle w:val="DipnotBavurusu"/>
        </w:rPr>
        <w:footnoteRef/>
      </w:r>
      <w:r w:rsidRPr="00D15602">
        <w:t xml:space="preserve"> İdare, ihale edilen Danışmanlık hizmet alımının özelliğine </w:t>
      </w:r>
      <w:proofErr w:type="spellStart"/>
      <w:proofErr w:type="gramStart"/>
      <w:r w:rsidRPr="00D15602">
        <w:t>göre,eğer</w:t>
      </w:r>
      <w:proofErr w:type="spellEnd"/>
      <w:proofErr w:type="gramEnd"/>
      <w:r w:rsidRPr="00D15602">
        <w:t xml:space="preserve"> varsa, açıklanmasını gerekli gördüğü diğer terimlere ilişkin tanımlara da yer verecektir.</w:t>
      </w:r>
    </w:p>
  </w:footnote>
  <w:footnote w:id="9">
    <w:p w14:paraId="6BB0A7AC" w14:textId="77777777" w:rsidR="00170A6D" w:rsidRPr="00D15602" w:rsidRDefault="00170A6D" w:rsidP="00D21CF4">
      <w:pPr>
        <w:spacing w:after="120"/>
        <w:jc w:val="both"/>
        <w:rPr>
          <w:sz w:val="20"/>
          <w:szCs w:val="20"/>
        </w:rPr>
      </w:pPr>
      <w:r w:rsidRPr="00D15602">
        <w:rPr>
          <w:rStyle w:val="DipnotBavurusu"/>
          <w:sz w:val="20"/>
          <w:szCs w:val="20"/>
        </w:rPr>
        <w:footnoteRef/>
      </w:r>
      <w:r w:rsidRPr="00D15602">
        <w:rPr>
          <w:sz w:val="20"/>
          <w:szCs w:val="20"/>
        </w:rPr>
        <w:t xml:space="preserve"> (1)Bu tanım, işin adı, niteliği, türü ve miktarını içerecek şekilde yapılacaktır. </w:t>
      </w:r>
    </w:p>
    <w:p w14:paraId="731D60FA" w14:textId="77777777" w:rsidR="00170A6D" w:rsidRPr="00D15602" w:rsidRDefault="00170A6D" w:rsidP="00D21CF4">
      <w:pPr>
        <w:spacing w:after="120"/>
        <w:jc w:val="both"/>
        <w:rPr>
          <w:sz w:val="20"/>
          <w:szCs w:val="20"/>
        </w:rPr>
      </w:pPr>
      <w:r w:rsidRPr="00D15602">
        <w:rPr>
          <w:sz w:val="20"/>
          <w:szCs w:val="20"/>
        </w:rPr>
        <w:t xml:space="preserve">(2)Eğer yüklenici </w:t>
      </w:r>
      <w:proofErr w:type="gramStart"/>
      <w:r w:rsidRPr="00D15602">
        <w:rPr>
          <w:sz w:val="20"/>
          <w:szCs w:val="20"/>
        </w:rPr>
        <w:t>konsorsiyum</w:t>
      </w:r>
      <w:proofErr w:type="gramEnd"/>
      <w:r w:rsidRPr="00D15602">
        <w:rPr>
          <w:sz w:val="20"/>
          <w:szCs w:val="20"/>
        </w:rPr>
        <w:t xml:space="preserve"> şeklinde bir ortak girişim ise, buraya ayrıca konsorsiyumda yer alan her bir ortağın işin hangi kısmını yüklendiği açık bir şekilde yazılacaktır.</w:t>
      </w:r>
    </w:p>
    <w:p w14:paraId="491E3B73" w14:textId="77777777" w:rsidR="00170A6D" w:rsidRPr="00D15602" w:rsidRDefault="00170A6D" w:rsidP="00E22398">
      <w:pPr>
        <w:spacing w:after="120"/>
        <w:jc w:val="both"/>
        <w:rPr>
          <w:b/>
          <w:sz w:val="20"/>
          <w:szCs w:val="20"/>
          <w:vertAlign w:val="superscript"/>
        </w:rPr>
      </w:pPr>
      <w:r w:rsidRPr="00D15602">
        <w:rPr>
          <w:sz w:val="20"/>
          <w:szCs w:val="20"/>
        </w:rPr>
        <w:t xml:space="preserve">(3)Kısmi teklife </w:t>
      </w:r>
      <w:proofErr w:type="gramStart"/>
      <w:r w:rsidRPr="00D15602">
        <w:rPr>
          <w:sz w:val="20"/>
          <w:szCs w:val="20"/>
        </w:rPr>
        <w:t>imkan</w:t>
      </w:r>
      <w:proofErr w:type="gramEnd"/>
      <w:r w:rsidRPr="00D15602">
        <w:rPr>
          <w:sz w:val="20"/>
          <w:szCs w:val="20"/>
        </w:rPr>
        <w:t xml:space="preserve"> verilen ihalelerde birden fazla sözleşme imzalanabileceği idari şartnamede belirtilmişse, şartnamedeki her kısma ilişkin iş tanımı yapılarak her kısım ayrı sözleşme yapılabilir.</w:t>
      </w:r>
    </w:p>
  </w:footnote>
  <w:footnote w:id="10">
    <w:p w14:paraId="27DB8285" w14:textId="77777777" w:rsidR="00170A6D" w:rsidRPr="00D15602" w:rsidRDefault="00170A6D" w:rsidP="00E22398">
      <w:pPr>
        <w:pStyle w:val="DipnotMetni"/>
        <w:spacing w:after="120"/>
        <w:jc w:val="both"/>
      </w:pPr>
      <w:r w:rsidRPr="00D15602">
        <w:rPr>
          <w:rStyle w:val="DipnotBavurusu"/>
        </w:rPr>
        <w:footnoteRef/>
      </w:r>
      <w:r w:rsidRPr="00D15602">
        <w:t>1(1) Birim fiyat sözleşmelerde madde metni aşağıdaki şekilde düzenlenecektir:</w:t>
      </w:r>
    </w:p>
    <w:p w14:paraId="2B2AF6B1" w14:textId="77777777" w:rsidR="00170A6D" w:rsidRPr="00D15602" w:rsidRDefault="00170A6D" w:rsidP="00E22398">
      <w:pPr>
        <w:pStyle w:val="DipnotMetni"/>
        <w:spacing w:after="120"/>
        <w:jc w:val="both"/>
      </w:pPr>
      <w:r w:rsidRPr="00D15602">
        <w:t xml:space="preserve">“7.1. Bu sözleşme birim fiyat sözleşme olup, İdarece hazırlanmış cetvelde yer alan her bir iş kaleminin miktarı ile bu iş kalemleri için  Danışman tarafından teklif edilen birim fiyatların çarpımı sonucu bulunan tutarların toplamı olan </w:t>
      </w:r>
      <w:proofErr w:type="gramStart"/>
      <w:r w:rsidRPr="00D15602">
        <w:t>………………………</w:t>
      </w:r>
      <w:proofErr w:type="gramEnd"/>
      <w:r w:rsidRPr="00D15602">
        <w:t xml:space="preserve">(rakam ve yazıyla)………………………… </w:t>
      </w:r>
      <w:proofErr w:type="gramStart"/>
      <w:r w:rsidRPr="00D15602">
        <w:t>bedel</w:t>
      </w:r>
      <w:proofErr w:type="gramEnd"/>
      <w:r w:rsidRPr="00D15602">
        <w:t xml:space="preserve"> üzerinden akdedilmiştir.                          </w:t>
      </w:r>
    </w:p>
    <w:p w14:paraId="2A46BDFE" w14:textId="77777777" w:rsidR="00170A6D" w:rsidRPr="00D15602" w:rsidRDefault="00170A6D" w:rsidP="00E22398">
      <w:pPr>
        <w:pStyle w:val="DipnotMetni"/>
        <w:spacing w:after="120"/>
        <w:jc w:val="both"/>
      </w:pPr>
      <w:r w:rsidRPr="00D15602">
        <w:t>7.2. Taahhüdün yerine getirilmesine ilişkin................ (</w:t>
      </w:r>
      <w:proofErr w:type="spellStart"/>
      <w:r w:rsidRPr="00D15602">
        <w:t>ulaşım,sigorta,vergi,resim</w:t>
      </w:r>
      <w:proofErr w:type="spellEnd"/>
      <w:r w:rsidRPr="00D15602">
        <w:t xml:space="preserve"> ve harç giderlerinden (ilave işler nedeniyle meydana gelebilecek artışlara ilişkin giderler dahil) hangilerinin sözleşme bedeline dahil olacağı burada belirtilecektir)</w:t>
      </w:r>
      <w:proofErr w:type="gramStart"/>
      <w:r w:rsidRPr="00D15602">
        <w:t>................</w:t>
      </w:r>
      <w:proofErr w:type="gramEnd"/>
      <w:r w:rsidRPr="00D15602">
        <w:t>sözleşme bedeline dahildir. İlgili mevzuatı uyarınca hesaplanacak Katma Değer Vergisi İdare tarafından Danışmana ödenecektir.</w:t>
      </w:r>
    </w:p>
    <w:p w14:paraId="76F37D01" w14:textId="77777777" w:rsidR="00170A6D" w:rsidRPr="00D15602" w:rsidRDefault="00170A6D" w:rsidP="00E22398">
      <w:pPr>
        <w:pStyle w:val="DipnotMetni"/>
        <w:spacing w:after="120"/>
        <w:jc w:val="both"/>
      </w:pPr>
      <w:r w:rsidRPr="00D15602">
        <w:t>7.3. Yapılan işlerin bedellerinin ödenmesinde, birim fiyat teklif cetvelinde Danışmanın teklif ettiği ve sözleşme bedelinin tespitinde kullanılan birim fiyatlar ile varsa, İdarece kabul edilmesi şartıyla sonradan tespit edilen yeni birim fiyatlar esas alınır.</w:t>
      </w:r>
    </w:p>
    <w:p w14:paraId="760F975B" w14:textId="77777777" w:rsidR="00170A6D" w:rsidRPr="00D15602" w:rsidRDefault="00170A6D" w:rsidP="00E22398">
      <w:pPr>
        <w:pStyle w:val="DipnotMetni"/>
        <w:spacing w:after="120"/>
        <w:jc w:val="both"/>
      </w:pPr>
      <w:r w:rsidRPr="00D15602">
        <w:t>7.4. İşin devamı sırasında, yapılması İdarece istenen ancak birim fiyat cetvelinde yer almayan yeni iş kalemlerine ait birim fiyatlar;</w:t>
      </w:r>
    </w:p>
    <w:p w14:paraId="4F2E71F9" w14:textId="77777777" w:rsidR="00170A6D" w:rsidRPr="00D15602" w:rsidRDefault="00170A6D" w:rsidP="00E22398">
      <w:pPr>
        <w:pStyle w:val="DipnotMetni"/>
        <w:spacing w:after="120"/>
        <w:jc w:val="both"/>
      </w:pPr>
      <w:r w:rsidRPr="00D15602">
        <w:t>Danışmanın birim fiyatlarının tespitinde kullanarak teklifinin ekinde İdareye verdiği ve yeni iş kalemi ile benzerlik gösteren iş kalemlerine ait analizlerle kıyaslanarak bulunacak analizler,</w:t>
      </w:r>
    </w:p>
    <w:p w14:paraId="43D7374C" w14:textId="77777777" w:rsidR="00170A6D" w:rsidRPr="00D15602" w:rsidRDefault="00170A6D" w:rsidP="00E22398">
      <w:pPr>
        <w:pStyle w:val="DipnotMetni"/>
        <w:spacing w:after="120"/>
        <w:jc w:val="both"/>
      </w:pPr>
      <w:r w:rsidRPr="00D15602">
        <w:t xml:space="preserve">İdarede veya diğer İdarelerde mevcut olan ve yeni iş kalemine benzerlik gösteren iş kalemlerine ait analizler, </w:t>
      </w:r>
    </w:p>
    <w:p w14:paraId="32713048" w14:textId="77777777" w:rsidR="00170A6D" w:rsidRPr="00D15602" w:rsidRDefault="00170A6D" w:rsidP="00E22398">
      <w:pPr>
        <w:pStyle w:val="DipnotMetni"/>
        <w:spacing w:after="120"/>
        <w:jc w:val="both"/>
      </w:pPr>
      <w:r w:rsidRPr="00D15602">
        <w:t>Yeni iş kaleminin yapılması sırasında tutulacak puantajla tespit edilecek malzeme miktarları ile personel ve makinelerin çalışma saatleri esas alınarak oluşturulacak analizler,</w:t>
      </w:r>
    </w:p>
    <w:p w14:paraId="3B56138C" w14:textId="77777777" w:rsidR="00170A6D" w:rsidRPr="00D15602" w:rsidRDefault="00170A6D" w:rsidP="00E22398">
      <w:pPr>
        <w:pStyle w:val="DipnotMetni"/>
        <w:spacing w:after="120"/>
        <w:jc w:val="both"/>
      </w:pPr>
      <w:r w:rsidRPr="00D15602">
        <w:t>İdarede ve diğer İdarelerde mevcut rayiçler ile Danışmanın teklifinin ekinde İdareye verdiği teklif rayiçler,</w:t>
      </w:r>
    </w:p>
    <w:p w14:paraId="7038B015" w14:textId="77777777" w:rsidR="00170A6D" w:rsidRPr="00D15602" w:rsidRDefault="00170A6D" w:rsidP="00E22398">
      <w:pPr>
        <w:pStyle w:val="DipnotMetni"/>
        <w:spacing w:after="120"/>
        <w:jc w:val="both"/>
      </w:pPr>
      <w:r w:rsidRPr="00D15602">
        <w:t xml:space="preserve">İdarece kabul edilmek şartıyla ilgisine </w:t>
      </w:r>
      <w:proofErr w:type="spellStart"/>
      <w:proofErr w:type="gramStart"/>
      <w:r w:rsidRPr="00D15602">
        <w:t>göre,Ticaret</w:t>
      </w:r>
      <w:proofErr w:type="spellEnd"/>
      <w:proofErr w:type="gramEnd"/>
      <w:r w:rsidRPr="00D15602">
        <w:t xml:space="preserve"> ve/veya Sanayi Odasınca veya meslek odasınca onaylanmış memleket rayiçleri,</w:t>
      </w:r>
    </w:p>
    <w:p w14:paraId="49C807BF" w14:textId="77777777" w:rsidR="00170A6D" w:rsidRPr="00D15602" w:rsidRDefault="00170A6D" w:rsidP="00E22398">
      <w:pPr>
        <w:pStyle w:val="DipnotMetni"/>
        <w:spacing w:after="120"/>
        <w:jc w:val="both"/>
      </w:pPr>
      <w:proofErr w:type="gramStart"/>
      <w:r w:rsidRPr="00D15602">
        <w:t>kullanılarak</w:t>
      </w:r>
      <w:proofErr w:type="gramEnd"/>
      <w:r w:rsidRPr="00D15602">
        <w:t xml:space="preserve"> yukarıdaki öncelik sırasına göre Kontrollük ile Danışman tarafından tespit edilir. Bu hususta düzenlenen yeni fiyat tutanağı İdarenin onayına sunulur ve onaydan sonra geçerli olur. </w:t>
      </w:r>
    </w:p>
    <w:p w14:paraId="19DDF671" w14:textId="77777777" w:rsidR="00170A6D" w:rsidRPr="00D15602" w:rsidRDefault="00170A6D" w:rsidP="00E22398">
      <w:pPr>
        <w:pStyle w:val="DipnotMetni"/>
        <w:spacing w:after="120"/>
        <w:jc w:val="both"/>
      </w:pPr>
      <w:r w:rsidRPr="00D15602">
        <w:t xml:space="preserve">7.5. Fiyat tutanağının İdarenin onayına sunulduğu tarihten itibaren 30 gün içerisinde </w:t>
      </w:r>
      <w:proofErr w:type="gramStart"/>
      <w:r w:rsidRPr="00D15602">
        <w:t>taraflar  yeni</w:t>
      </w:r>
      <w:proofErr w:type="gramEnd"/>
      <w:r w:rsidRPr="00D15602">
        <w:t xml:space="preserve"> birim fiyatlar üzerinde anlaşma sağlayamazlarsa bu hususta bir anlaşmazlık zaptı düzenlenerek taraflarca imzalanır ve konu sözleşmenin Anlaşmazlıkların Çözümü başlıklı 55 inci maddesine göre çözülür. Ancak bu süre içinde Danışman, İdare tarafından tespit edilen birim fiyatın uygulanması şartı ile işe devam etmek zorundadır.”</w:t>
      </w:r>
    </w:p>
    <w:p w14:paraId="73440E89" w14:textId="77777777" w:rsidR="00170A6D" w:rsidRPr="00D15602" w:rsidRDefault="00170A6D" w:rsidP="00E22398">
      <w:pPr>
        <w:pStyle w:val="DipnotMetni"/>
        <w:spacing w:after="120"/>
        <w:jc w:val="both"/>
      </w:pPr>
      <w:r w:rsidRPr="00D15602">
        <w:t>(2) Götürü bedel sözleşmelerde ise madde metni aşağıdaki şekilde düzenlenecektir:</w:t>
      </w:r>
    </w:p>
    <w:p w14:paraId="14EE9489" w14:textId="77777777" w:rsidR="00170A6D" w:rsidRPr="00D15602" w:rsidRDefault="00170A6D" w:rsidP="00E22398">
      <w:pPr>
        <w:pStyle w:val="DipnotMetni"/>
        <w:spacing w:after="120"/>
        <w:jc w:val="both"/>
      </w:pPr>
      <w:r w:rsidRPr="00D15602">
        <w:t>“Bu sözleşmenin toplam götürü bedeli ..................................................</w:t>
      </w:r>
      <w:proofErr w:type="spellStart"/>
      <w:r w:rsidRPr="00D15602">
        <w:t>dir</w:t>
      </w:r>
      <w:proofErr w:type="spellEnd"/>
      <w:r w:rsidRPr="00D15602">
        <w:t>.</w:t>
      </w:r>
    </w:p>
    <w:p w14:paraId="1FC4FB80" w14:textId="77777777" w:rsidR="00170A6D" w:rsidRPr="00D15602" w:rsidRDefault="00170A6D" w:rsidP="00E22398">
      <w:pPr>
        <w:pStyle w:val="DipnotMetni"/>
        <w:spacing w:after="120"/>
        <w:jc w:val="both"/>
      </w:pPr>
      <w:r w:rsidRPr="00D15602">
        <w:t>Taahhüdün yerine getirilmesine ilişkin.......................... (ulaşım, sigorta, vergi, resim ve harç giderlerinden hangisinin sözleşme bedeline dahil olacağı burada belirtilecek ve ayrıca idari şartnamede teklif fiyata dahil olduğu belirtilen diğer giderler buraya yazılacaktır )</w:t>
      </w:r>
      <w:proofErr w:type="gramStart"/>
      <w:r w:rsidRPr="00D15602">
        <w:t>............................</w:t>
      </w:r>
      <w:proofErr w:type="gramEnd"/>
      <w:r w:rsidRPr="00D15602">
        <w:t>sözleşme bedeline dahildir.</w:t>
      </w:r>
    </w:p>
  </w:footnote>
  <w:footnote w:id="11">
    <w:p w14:paraId="62F12C06" w14:textId="77777777" w:rsidR="00170A6D" w:rsidRPr="00D15602" w:rsidRDefault="00170A6D" w:rsidP="00E22398">
      <w:pPr>
        <w:pStyle w:val="DipnotMetni"/>
        <w:spacing w:after="120"/>
        <w:jc w:val="both"/>
      </w:pPr>
      <w:r w:rsidRPr="00D15602">
        <w:rPr>
          <w:rStyle w:val="DipnotBavurusu"/>
        </w:rPr>
        <w:footnoteRef/>
      </w:r>
      <w:r w:rsidRPr="00D15602">
        <w:t xml:space="preserve">  İdare, varsa ihale dokümanını oluşturan diğer belgeleri burada tek tek sayacaktır.</w:t>
      </w:r>
    </w:p>
  </w:footnote>
  <w:footnote w:id="12">
    <w:p w14:paraId="5932C9CE" w14:textId="77777777" w:rsidR="00170A6D" w:rsidRPr="00D15602" w:rsidRDefault="00170A6D" w:rsidP="00E22398">
      <w:pPr>
        <w:pStyle w:val="DipnotMetni"/>
        <w:spacing w:after="120"/>
        <w:jc w:val="both"/>
      </w:pPr>
      <w:r w:rsidRPr="00D15602">
        <w:rPr>
          <w:rStyle w:val="DipnotBavurusu"/>
        </w:rPr>
        <w:footnoteRef/>
      </w:r>
      <w:r w:rsidRPr="00D15602">
        <w:t xml:space="preserve">  İdare işe başlama ve bitim tarihlerini kesin olarak belirtecekse madde aşağıdaki şekilde düzenlenecektir: </w:t>
      </w:r>
    </w:p>
    <w:p w14:paraId="0C74C5B2" w14:textId="77777777" w:rsidR="00170A6D" w:rsidRPr="00D15602" w:rsidRDefault="00170A6D" w:rsidP="00E22398">
      <w:pPr>
        <w:pStyle w:val="DipnotMetni"/>
        <w:spacing w:after="120"/>
        <w:jc w:val="both"/>
      </w:pPr>
      <w:r w:rsidRPr="00D15602">
        <w:t>“9.1 İşe başlama tarihi ..............., işi bitirme tarihi ...............</w:t>
      </w:r>
      <w:proofErr w:type="spellStart"/>
      <w:r w:rsidRPr="00D15602">
        <w:t>dir</w:t>
      </w:r>
      <w:proofErr w:type="spellEnd"/>
      <w:r w:rsidRPr="00D15602">
        <w:t>.”</w:t>
      </w:r>
    </w:p>
  </w:footnote>
  <w:footnote w:id="13">
    <w:p w14:paraId="76D0F9AE" w14:textId="77777777" w:rsidR="00170A6D" w:rsidRPr="00D15602" w:rsidRDefault="00170A6D" w:rsidP="008A32AE">
      <w:pPr>
        <w:tabs>
          <w:tab w:val="left" w:pos="567"/>
          <w:tab w:val="left" w:leader="dot" w:pos="8789"/>
        </w:tabs>
        <w:spacing w:after="120"/>
        <w:jc w:val="both"/>
        <w:rPr>
          <w:sz w:val="20"/>
          <w:szCs w:val="20"/>
        </w:rPr>
      </w:pPr>
      <w:r w:rsidRPr="00D15602">
        <w:rPr>
          <w:rStyle w:val="DipnotBavurusu"/>
          <w:sz w:val="20"/>
          <w:szCs w:val="20"/>
        </w:rPr>
        <w:footnoteRef/>
      </w:r>
      <w:r w:rsidRPr="00D15602">
        <w:rPr>
          <w:sz w:val="20"/>
          <w:szCs w:val="20"/>
        </w:rPr>
        <w:t xml:space="preserve"> Niteliği itibarıyla, gerçekleştirilmesi iklim koşullarından etkilenecek işlerde maddeye aşağıdaki hüküm eklenecektir:</w:t>
      </w:r>
    </w:p>
    <w:p w14:paraId="4A077502" w14:textId="77777777" w:rsidR="00170A6D" w:rsidRPr="00D15602" w:rsidRDefault="00170A6D" w:rsidP="008A32AE">
      <w:pPr>
        <w:tabs>
          <w:tab w:val="left" w:pos="567"/>
          <w:tab w:val="left" w:leader="dot" w:pos="8789"/>
        </w:tabs>
        <w:spacing w:after="120"/>
        <w:jc w:val="both"/>
        <w:rPr>
          <w:sz w:val="20"/>
          <w:szCs w:val="20"/>
        </w:rPr>
      </w:pPr>
      <w:r w:rsidRPr="00D15602">
        <w:rPr>
          <w:sz w:val="20"/>
          <w:szCs w:val="20"/>
        </w:rPr>
        <w:t>“9.3. Sürenin hesaplanmasında; havanın fen noktasından çalışmaya uygun olmayan dönemi ile resmi tatil günleri dikkate alındığından, bu nedenlerle ayrıca süre uzatımı verilmez.</w:t>
      </w:r>
    </w:p>
    <w:p w14:paraId="1B209DAD" w14:textId="77777777" w:rsidR="00170A6D" w:rsidRPr="00D15602" w:rsidRDefault="00170A6D" w:rsidP="008A32AE">
      <w:pPr>
        <w:tabs>
          <w:tab w:val="left" w:pos="567"/>
          <w:tab w:val="left" w:leader="dot" w:pos="8789"/>
        </w:tabs>
        <w:spacing w:after="120"/>
        <w:jc w:val="both"/>
        <w:rPr>
          <w:sz w:val="20"/>
          <w:szCs w:val="20"/>
        </w:rPr>
      </w:pPr>
      <w:r w:rsidRPr="00D15602">
        <w:rPr>
          <w:sz w:val="20"/>
          <w:szCs w:val="20"/>
        </w:rPr>
        <w:t xml:space="preserve">9.4. Bu işyerinde havanın fen noktasından çalışmaya uygun olmadığı günler............................tarihleri arasındaki ………. </w:t>
      </w:r>
      <w:proofErr w:type="gramStart"/>
      <w:r w:rsidRPr="00D15602">
        <w:rPr>
          <w:sz w:val="20"/>
          <w:szCs w:val="20"/>
        </w:rPr>
        <w:t>gündür</w:t>
      </w:r>
      <w:proofErr w:type="gramEnd"/>
      <w:r w:rsidRPr="00D15602">
        <w:rPr>
          <w:sz w:val="20"/>
          <w:szCs w:val="20"/>
        </w:rPr>
        <w:t xml:space="preserve">. Ancak, işin bitiminde bu devre dikkate alınmaz ve idare yükleniciden teknik şartları yerine getirerek işi tamamlaması için bu devre içinde çalışmasını isteyebilir. Zorunlu nedenlerle gelecek yıllara </w:t>
      </w:r>
      <w:proofErr w:type="gramStart"/>
      <w:r w:rsidRPr="00D15602">
        <w:rPr>
          <w:sz w:val="20"/>
          <w:szCs w:val="20"/>
        </w:rPr>
        <w:t>sari</w:t>
      </w:r>
      <w:proofErr w:type="gramEnd"/>
      <w:r w:rsidRPr="00D15602">
        <w:rPr>
          <w:sz w:val="20"/>
          <w:szCs w:val="20"/>
        </w:rPr>
        <w:t xml:space="preserve"> hale gelen işlerde, çalışmaya uygun olmayan devre, ödenek durumuna ve işin özelliğine göre dikkate alınır.”</w:t>
      </w:r>
    </w:p>
  </w:footnote>
  <w:footnote w:id="14">
    <w:p w14:paraId="4D4DC86B" w14:textId="77777777" w:rsidR="00170A6D" w:rsidRPr="00D15602" w:rsidRDefault="00170A6D" w:rsidP="00062C1B">
      <w:pPr>
        <w:pStyle w:val="DipnotMetni"/>
        <w:spacing w:after="120"/>
        <w:jc w:val="both"/>
      </w:pPr>
      <w:r w:rsidRPr="00D15602">
        <w:rPr>
          <w:rStyle w:val="DipnotBavurusu"/>
        </w:rPr>
        <w:footnoteRef/>
      </w:r>
      <w:r w:rsidRPr="00D15602">
        <w:t xml:space="preserve"> İşyerinin teslimi gereken işlerde madde metni aşağıdaki şekilde düzenlenecektir.</w:t>
      </w:r>
    </w:p>
    <w:p w14:paraId="3C0E9128" w14:textId="77777777" w:rsidR="00170A6D" w:rsidRPr="00D15602" w:rsidRDefault="00170A6D" w:rsidP="00062C1B">
      <w:pPr>
        <w:pStyle w:val="DipnotMetni"/>
        <w:spacing w:after="120"/>
        <w:jc w:val="both"/>
      </w:pPr>
      <w:r w:rsidRPr="00D15602">
        <w:t>“10.2. Yüklenici ile idare yetkilisi/yetkilileri arasında düzenlenen yer teslim tutanağının imzalanmasıyla yükleniciye yer teslimi yapılmış olur. Ancak, yer teslim tutanağının ihale yetkilisi tarafından onaylandığı hallerde, yer teslimi, tutanağın onaylandığının yükleniciye tebliğ edildiği tarihte yapılmış olur.”.</w:t>
      </w:r>
    </w:p>
  </w:footnote>
  <w:footnote w:id="15">
    <w:p w14:paraId="15E36EAB" w14:textId="77777777" w:rsidR="00170A6D" w:rsidRPr="00D15602" w:rsidRDefault="00170A6D" w:rsidP="00E22398">
      <w:pPr>
        <w:pStyle w:val="DipnotMetni"/>
        <w:spacing w:after="120"/>
        <w:jc w:val="both"/>
      </w:pPr>
      <w:r w:rsidRPr="00D15602">
        <w:rPr>
          <w:rStyle w:val="DipnotBavurusu"/>
        </w:rPr>
        <w:footnoteRef/>
      </w:r>
      <w:r w:rsidRPr="00D15602">
        <w:t xml:space="preserve"> Sözleşmenin düzenlenmesine ilişkin her türlü vergi, resim ve harçlar ile idari şartnamede dahil olduğu belirtilen diğer giderlerinden hangilerinin Danışman tarafından ödendiği İdari şartname hükmü uyarınca yazılacaktır ve mevzuatında ihaleyi yapan İdare veya ihale konusu iş için getirilmiş bir muafiyet ya da istisna söz konusu ise bu husus belirtilecektir.</w:t>
      </w:r>
    </w:p>
  </w:footnote>
  <w:footnote w:id="16">
    <w:p w14:paraId="5119665E" w14:textId="77777777" w:rsidR="00170A6D" w:rsidRPr="00D15602" w:rsidRDefault="00170A6D" w:rsidP="00B0309F">
      <w:pPr>
        <w:pStyle w:val="DipnotMetni"/>
        <w:spacing w:after="120"/>
        <w:jc w:val="both"/>
      </w:pPr>
      <w:r w:rsidRPr="00D15602">
        <w:rPr>
          <w:rStyle w:val="DipnotBavurusu"/>
        </w:rPr>
        <w:footnoteRef/>
      </w:r>
      <w:r w:rsidRPr="00D15602">
        <w:t xml:space="preserve"> 4734 sayılı Kanunun 43 üncü maddesi hükümleri çerçevesinde, kesin teminatın sözleşme imzalanmadan önce alınmaması öngörülmüşse madde </w:t>
      </w:r>
      <w:proofErr w:type="gramStart"/>
      <w:r w:rsidRPr="00D15602">
        <w:t>12.1</w:t>
      </w:r>
      <w:proofErr w:type="gramEnd"/>
      <w:r w:rsidRPr="00D15602">
        <w:t xml:space="preserve"> metni aşağıdaki şekilde yazılacaktır:</w:t>
      </w:r>
    </w:p>
    <w:p w14:paraId="56791297" w14:textId="77777777" w:rsidR="00170A6D" w:rsidRPr="00D15602" w:rsidRDefault="00170A6D" w:rsidP="00B0309F">
      <w:pPr>
        <w:pStyle w:val="DipnotMetni"/>
        <w:spacing w:after="120"/>
        <w:jc w:val="both"/>
      </w:pPr>
      <w:r w:rsidRPr="00D15602">
        <w:t xml:space="preserve">“12.1. İstekliden sözleşme aşamasında kesin teminat alınmayacak olup, düzenlenecek her </w:t>
      </w:r>
      <w:proofErr w:type="spellStart"/>
      <w:r w:rsidRPr="00D15602">
        <w:t>hakedişten</w:t>
      </w:r>
      <w:proofErr w:type="spellEnd"/>
      <w:r w:rsidRPr="00D15602">
        <w:t xml:space="preserve"> %6 oranında yapılacak kesintiler kesin teminat olarak alıkonulacaktır.” Bu durumda,12.1.1 ve 12.1.2 maddeleri metinden çıkarılacaktır.</w:t>
      </w:r>
    </w:p>
  </w:footnote>
  <w:footnote w:id="17">
    <w:p w14:paraId="7DCB2104" w14:textId="77777777" w:rsidR="00170A6D" w:rsidRPr="00D15602" w:rsidRDefault="00170A6D" w:rsidP="005A4BC5">
      <w:pPr>
        <w:spacing w:after="120"/>
        <w:jc w:val="both"/>
        <w:rPr>
          <w:sz w:val="20"/>
          <w:szCs w:val="20"/>
        </w:rPr>
      </w:pPr>
      <w:r w:rsidRPr="00D15602">
        <w:rPr>
          <w:rStyle w:val="DipnotBavurusu"/>
          <w:sz w:val="20"/>
          <w:szCs w:val="20"/>
        </w:rPr>
        <w:footnoteRef/>
      </w:r>
      <w:r w:rsidRPr="00D15602">
        <w:rPr>
          <w:sz w:val="20"/>
          <w:szCs w:val="20"/>
        </w:rPr>
        <w:t xml:space="preserve">  (1) Kesin teminatın teminat mektubu şeklinde verilmesi halinde, kesin teminat mektubunun işin kabul tarihi, garanti süresi öngörülen hallerde ise garanti süresi dikkate alınarak idare belirlenecek ve bu madde aşağıdaki şekilde düzenlenecektir:</w:t>
      </w:r>
    </w:p>
    <w:p w14:paraId="74BE8173" w14:textId="77777777" w:rsidR="00170A6D" w:rsidRPr="00D15602" w:rsidRDefault="00170A6D" w:rsidP="005A4BC5">
      <w:pPr>
        <w:spacing w:after="120"/>
        <w:jc w:val="both"/>
        <w:rPr>
          <w:sz w:val="20"/>
          <w:szCs w:val="20"/>
        </w:rPr>
      </w:pPr>
      <w:r w:rsidRPr="00D15602">
        <w:rPr>
          <w:sz w:val="20"/>
          <w:szCs w:val="20"/>
        </w:rPr>
        <w:t>“12.1.2Kesin teminat mektubunun süresi…/…/</w:t>
      </w:r>
      <w:proofErr w:type="gramStart"/>
      <w:r w:rsidRPr="00D15602">
        <w:rPr>
          <w:sz w:val="20"/>
          <w:szCs w:val="20"/>
        </w:rPr>
        <w:t>..…</w:t>
      </w:r>
      <w:proofErr w:type="gramEnd"/>
      <w:r w:rsidRPr="00D15602">
        <w:rPr>
          <w:sz w:val="20"/>
          <w:szCs w:val="20"/>
        </w:rPr>
        <w:t>tarihine kadardır”</w:t>
      </w:r>
    </w:p>
    <w:p w14:paraId="4B79014D" w14:textId="77777777" w:rsidR="00170A6D" w:rsidRPr="00D15602" w:rsidRDefault="00170A6D" w:rsidP="005A4BC5">
      <w:pPr>
        <w:spacing w:after="120"/>
        <w:jc w:val="both"/>
        <w:rPr>
          <w:sz w:val="20"/>
          <w:szCs w:val="20"/>
        </w:rPr>
      </w:pPr>
      <w:r w:rsidRPr="00D15602">
        <w:rPr>
          <w:sz w:val="20"/>
          <w:szCs w:val="20"/>
        </w:rPr>
        <w:t xml:space="preserve">(2) Kesin teminatın teminat mektubu dışındaki değerlerden biriyle karşılanması halinde 12.1.2 maddesine “Bu madde boş bırakılmıştır.” yazılacaktır. </w:t>
      </w:r>
    </w:p>
    <w:p w14:paraId="7C33CFCB" w14:textId="77777777" w:rsidR="00170A6D" w:rsidRPr="00D15602" w:rsidRDefault="00170A6D" w:rsidP="005A4BC5">
      <w:pPr>
        <w:pStyle w:val="DipnotMetni"/>
      </w:pPr>
    </w:p>
  </w:footnote>
  <w:footnote w:id="18">
    <w:p w14:paraId="6AB7A35E" w14:textId="77777777" w:rsidR="00170A6D" w:rsidRPr="00D15602" w:rsidRDefault="00170A6D" w:rsidP="002B01D3">
      <w:pPr>
        <w:tabs>
          <w:tab w:val="left" w:pos="0"/>
          <w:tab w:val="left" w:pos="720"/>
          <w:tab w:val="left" w:pos="1080"/>
          <w:tab w:val="left" w:pos="1260"/>
        </w:tabs>
        <w:jc w:val="both"/>
        <w:rPr>
          <w:sz w:val="20"/>
          <w:szCs w:val="20"/>
        </w:rPr>
      </w:pPr>
      <w:r w:rsidRPr="00D15602">
        <w:rPr>
          <w:rStyle w:val="DipnotBavurusu"/>
          <w:sz w:val="20"/>
          <w:szCs w:val="20"/>
        </w:rPr>
        <w:footnoteRef/>
      </w:r>
      <w:r w:rsidRPr="00D15602">
        <w:rPr>
          <w:sz w:val="20"/>
          <w:szCs w:val="20"/>
        </w:rPr>
        <w:t xml:space="preserve"> Sözleşmede bir garanti süresi öngörülüyorsa; “ kesin teminat ve varsa ek kesin teminatların tamamı” ibaresi yerine buraya ; “kesin teminat ve varsa ek kesin teminatların yarısı, garanti süresi dolduktan sonra kalanı” ibaresi yazılacaktır. </w:t>
      </w:r>
    </w:p>
  </w:footnote>
  <w:footnote w:id="19">
    <w:p w14:paraId="22033A79" w14:textId="77777777" w:rsidR="00170A6D" w:rsidRPr="00D15602" w:rsidRDefault="00170A6D" w:rsidP="002B01D3">
      <w:pPr>
        <w:pStyle w:val="DipnotMetni"/>
        <w:jc w:val="both"/>
      </w:pPr>
      <w:r w:rsidRPr="00D15602">
        <w:rPr>
          <w:rStyle w:val="DipnotBavurusu"/>
        </w:rPr>
        <w:footnoteRef/>
      </w:r>
      <w:r w:rsidRPr="00D15602">
        <w:t xml:space="preserve"> Sözleşmede bir garanti süresi öngörülüyorsa; “işin kabul tarihine” ibaresi yerine buraya;  “garanti süresinin bitimine” ibaresi yazılacaktır.</w:t>
      </w:r>
    </w:p>
  </w:footnote>
  <w:footnote w:id="20">
    <w:p w14:paraId="70E6E7F4" w14:textId="77777777" w:rsidR="00170A6D" w:rsidRPr="00D15602" w:rsidRDefault="00170A6D" w:rsidP="00E22398">
      <w:pPr>
        <w:pStyle w:val="DipnotMetni"/>
        <w:spacing w:after="120"/>
        <w:jc w:val="both"/>
      </w:pPr>
      <w:r w:rsidRPr="00D15602">
        <w:rPr>
          <w:rStyle w:val="DipnotBavurusu"/>
        </w:rPr>
        <w:footnoteRef/>
      </w:r>
      <w:r w:rsidRPr="00D15602">
        <w:t xml:space="preserve">  İdarenin bünyesinde bulunan ve ilgili mevzuatı gereği ödeme yapmaya yetkili kılınmış, ödeme saymanlığı veya bu nitelikteki yetkili bir yer belirtilecektir.</w:t>
      </w:r>
    </w:p>
    <w:p w14:paraId="655D7E17" w14:textId="77777777" w:rsidR="00170A6D" w:rsidRPr="00D15602" w:rsidRDefault="00170A6D" w:rsidP="00E22398">
      <w:pPr>
        <w:pStyle w:val="DipnotMetni"/>
        <w:spacing w:after="120"/>
        <w:jc w:val="both"/>
      </w:pPr>
      <w:r w:rsidRPr="00D15602">
        <w:rPr>
          <w:vertAlign w:val="superscript"/>
        </w:rPr>
        <w:t>20.1</w:t>
      </w:r>
      <w:r w:rsidRPr="00D15602">
        <w:rPr>
          <w:b/>
        </w:rPr>
        <w:t>(Değişik: </w:t>
      </w:r>
      <w:proofErr w:type="gramStart"/>
      <w:r w:rsidRPr="00D15602">
        <w:rPr>
          <w:b/>
        </w:rPr>
        <w:t>03/07/2009</w:t>
      </w:r>
      <w:proofErr w:type="gramEnd"/>
      <w:r w:rsidRPr="00D15602">
        <w:rPr>
          <w:b/>
        </w:rPr>
        <w:t>-27277R.G. / 1 </w:t>
      </w:r>
      <w:proofErr w:type="spellStart"/>
      <w:r w:rsidRPr="00D15602">
        <w:rPr>
          <w:b/>
        </w:rPr>
        <w:t>md.</w:t>
      </w:r>
      <w:proofErr w:type="spellEnd"/>
      <w:r w:rsidRPr="00D15602">
        <w:rPr>
          <w:b/>
        </w:rPr>
        <w:t>)</w:t>
      </w:r>
      <w:r w:rsidRPr="00D15602">
        <w:t>Götürü bedel sözleşmelerde, parantez içindeki hükme yer verilmeyecektir.</w:t>
      </w:r>
    </w:p>
  </w:footnote>
  <w:footnote w:id="21">
    <w:p w14:paraId="4EBB1B56" w14:textId="77777777" w:rsidR="00170A6D" w:rsidRPr="00D15602" w:rsidRDefault="00170A6D" w:rsidP="00E22398">
      <w:pPr>
        <w:pStyle w:val="DipnotMetni"/>
        <w:spacing w:after="120"/>
        <w:jc w:val="both"/>
      </w:pPr>
      <w:r w:rsidRPr="00D15602">
        <w:rPr>
          <w:rStyle w:val="DipnotBavurusu"/>
        </w:rPr>
        <w:footnoteRef/>
      </w:r>
      <w:r w:rsidRPr="00D15602">
        <w:t xml:space="preserve"> (1) Birim fiyat sözleşmelerde </w:t>
      </w:r>
      <w:proofErr w:type="gramStart"/>
      <w:r w:rsidRPr="00D15602">
        <w:t>13.1</w:t>
      </w:r>
      <w:proofErr w:type="gramEnd"/>
      <w:r w:rsidRPr="00D15602">
        <w:t xml:space="preserve"> maddesine, ödeme planının zamana veya işin yapılan kısmına endekslenmek suretiyle İdarenin talimatları doğrultusunda ve 21 </w:t>
      </w:r>
      <w:proofErr w:type="spellStart"/>
      <w:r w:rsidRPr="00D15602">
        <w:t>nci</w:t>
      </w:r>
      <w:proofErr w:type="spellEnd"/>
      <w:r w:rsidRPr="00D15602">
        <w:t xml:space="preserve"> maddede öngörülen iş programına paralel şekilde Danışman tarafından hazırlanarak İdarenin onayına sunulacağı ve Danışmanın 21 </w:t>
      </w:r>
      <w:proofErr w:type="spellStart"/>
      <w:r w:rsidRPr="00D15602">
        <w:t>nci</w:t>
      </w:r>
      <w:proofErr w:type="spellEnd"/>
      <w:r w:rsidRPr="00D15602">
        <w:t xml:space="preserve"> maddede belirtilen süre içerisinde bir ödeme planı hazırlamazsa, İdarenin </w:t>
      </w:r>
      <w:proofErr w:type="spellStart"/>
      <w:r w:rsidRPr="00D15602">
        <w:t>re’sen</w:t>
      </w:r>
      <w:proofErr w:type="spellEnd"/>
      <w:r w:rsidRPr="00D15602">
        <w:t xml:space="preserve"> bir ödeme planı hazırlayarak onaylayacağı hükmü de yazılarak ödeme şartları aşağıdaki hükümlere uygun olarak düzenlenecektir:</w:t>
      </w:r>
    </w:p>
    <w:p w14:paraId="7B148A0E" w14:textId="77777777" w:rsidR="00170A6D" w:rsidRPr="00D15602" w:rsidRDefault="00170A6D" w:rsidP="00E22398">
      <w:pPr>
        <w:pStyle w:val="DipnotMetni"/>
        <w:spacing w:after="120"/>
        <w:jc w:val="both"/>
      </w:pPr>
      <w:r w:rsidRPr="00D15602">
        <w:t>Sözleşme bedelinin (Ücret ve Geri Ödenebilir Masraflar) ödeme şartları</w:t>
      </w:r>
    </w:p>
    <w:p w14:paraId="5E0136CB" w14:textId="77777777" w:rsidR="00170A6D" w:rsidRPr="00D15602" w:rsidRDefault="00170A6D" w:rsidP="00E22398">
      <w:pPr>
        <w:pStyle w:val="DipnotMetni"/>
        <w:spacing w:after="120"/>
        <w:jc w:val="both"/>
      </w:pPr>
      <w:r w:rsidRPr="00D15602">
        <w:t>(Adam-Ay bazında ödeme yapılan birim fiyat sözleşmelerde aşağıdaki hükümler yer alacaktır)</w:t>
      </w:r>
    </w:p>
    <w:p w14:paraId="6F9FDF63" w14:textId="77777777" w:rsidR="00170A6D" w:rsidRPr="00D15602" w:rsidRDefault="00170A6D" w:rsidP="00E22398">
      <w:pPr>
        <w:pStyle w:val="DipnotMetni"/>
        <w:spacing w:after="120"/>
        <w:jc w:val="both"/>
      </w:pPr>
      <w:r w:rsidRPr="00D15602">
        <w:t xml:space="preserve">“a) Sözleşme bedelini aşmamak kaydıyla, İdare (b) fıkrasında belirtilen ücretleri ve (c) fıkrasında belirtilen masrafları Danışmana ödeyecektir. </w:t>
      </w:r>
    </w:p>
    <w:p w14:paraId="6349CA68" w14:textId="77777777" w:rsidR="00170A6D" w:rsidRPr="00D15602" w:rsidRDefault="00170A6D" w:rsidP="00E22398">
      <w:pPr>
        <w:pStyle w:val="DipnotMetni"/>
        <w:spacing w:after="120"/>
        <w:jc w:val="both"/>
      </w:pPr>
      <w:r w:rsidRPr="00D15602">
        <w:t>b) Personele ödenecek ücret, danışmanın teklif ettiği ücret hadleri üzerinden ve yine Sözleşmede belirtilen şartlara tabi kalmak kaydıyla, işe başlama tarihinden sonra bu personelin hizmetlerin ifası için harcamış olduğu fiili zaman esas alınarak hesaplanacaktır.</w:t>
      </w:r>
    </w:p>
    <w:p w14:paraId="20E6D1EC" w14:textId="77777777" w:rsidR="00170A6D" w:rsidRPr="00D15602" w:rsidRDefault="00170A6D" w:rsidP="00E22398">
      <w:pPr>
        <w:pStyle w:val="DipnotMetni"/>
        <w:spacing w:after="120"/>
        <w:jc w:val="both"/>
      </w:pPr>
      <w:r w:rsidRPr="00D15602">
        <w:t>c) b) bendi dışında kalan, danışmanın işi ifası sırasında Danışmanın fiilen yapacağı makul harcamalardan ibaret olacaktır.”</w:t>
      </w:r>
    </w:p>
    <w:p w14:paraId="521011EA" w14:textId="77777777" w:rsidR="00170A6D" w:rsidRPr="00D15602" w:rsidRDefault="00170A6D" w:rsidP="00E22398">
      <w:pPr>
        <w:pStyle w:val="DipnotMetni"/>
        <w:spacing w:after="120"/>
        <w:jc w:val="both"/>
      </w:pPr>
      <w:r w:rsidRPr="00D15602">
        <w:t>(İş Kalemlerine Birim Fiyat Teklif Edilmesi Suretiyle Yapılan Birim Fiyat Sözleşmelerde Aşağıdaki Hükümler Yer Alacaktır)</w:t>
      </w:r>
    </w:p>
    <w:p w14:paraId="4D8C2D47" w14:textId="77777777" w:rsidR="00170A6D" w:rsidRPr="00D15602" w:rsidRDefault="00170A6D" w:rsidP="00E22398">
      <w:pPr>
        <w:pStyle w:val="DipnotMetni"/>
        <w:spacing w:after="120"/>
        <w:jc w:val="both"/>
      </w:pPr>
      <w:r w:rsidRPr="00D15602">
        <w:t xml:space="preserve">“a) Sözleşme bedelini aşmamak kaydıyla, İdare (b) fıkrasında belirtilen ücretleri ve (c) fıkrasında belirtilen masrafları Danışmana ödeyecektir. </w:t>
      </w:r>
    </w:p>
    <w:p w14:paraId="15B1CC85" w14:textId="77777777" w:rsidR="00170A6D" w:rsidRPr="00D15602" w:rsidRDefault="00170A6D" w:rsidP="00E22398">
      <w:pPr>
        <w:pStyle w:val="DipnotMetni"/>
        <w:spacing w:after="120"/>
        <w:jc w:val="both"/>
      </w:pPr>
      <w:r w:rsidRPr="00D15602">
        <w:t>b) Ödenecek bedel, Danışmanın teklif ettiği birim fiyatlar üzerinden tamamlanan iş kalemleri esas alınarak hesaplanacaktır.</w:t>
      </w:r>
    </w:p>
    <w:p w14:paraId="60FFC7FB" w14:textId="77777777" w:rsidR="00170A6D" w:rsidRPr="00D15602" w:rsidRDefault="00170A6D" w:rsidP="00E22398">
      <w:pPr>
        <w:pStyle w:val="DipnotMetni"/>
        <w:spacing w:after="120"/>
        <w:jc w:val="both"/>
      </w:pPr>
      <w:r w:rsidRPr="00D15602">
        <w:t>c) (b) bendi dışında kalan, danışmanın işi ifası sırasında Danışmanın fiilen yapacağı makul harcamalardan ibaret olacaktır.”</w:t>
      </w:r>
    </w:p>
    <w:p w14:paraId="4FA7D4D4" w14:textId="77777777" w:rsidR="00170A6D" w:rsidRPr="00D15602" w:rsidRDefault="00170A6D" w:rsidP="00E22398">
      <w:pPr>
        <w:pStyle w:val="DipnotMetni"/>
        <w:spacing w:after="120"/>
        <w:jc w:val="both"/>
      </w:pPr>
      <w:r w:rsidRPr="00D15602">
        <w:t xml:space="preserve">(2) Götürü bedel sözleşmelerde 13.1 maddesine  aşağıdaki hüküm </w:t>
      </w:r>
      <w:proofErr w:type="gramStart"/>
      <w:r w:rsidRPr="00D15602">
        <w:t>eklenecektir :</w:t>
      </w:r>
      <w:proofErr w:type="gramEnd"/>
    </w:p>
    <w:p w14:paraId="749CB163" w14:textId="77777777" w:rsidR="00170A6D" w:rsidRPr="00D15602" w:rsidRDefault="00170A6D" w:rsidP="00E22398">
      <w:pPr>
        <w:pStyle w:val="DipnotMetni"/>
        <w:spacing w:after="120"/>
        <w:jc w:val="both"/>
      </w:pPr>
      <w:r w:rsidRPr="00D15602">
        <w:t>“Ödemeler İdare tarafından düzenlenen ödeme cetveline göre ve bu cetvelde belirlenen koşulların gerçekleşmesi üzerine yapılacaktır. Danışmana yapılacak olan ödeme tutarları, Sözleşme bedelini aşmayacak olup, ücretleri, alt yüklenici maliyetlerini, basım, haberleşme, ulaşım, konaklama ve diğer maliyetler ile Teknik Şartnamesinde belirtilen hizmetleri yerine getirirken Danışman tarafından yapılan diğer tüm maliyetleri içeren sabit bir götürü bedel olacaktır.”</w:t>
      </w:r>
    </w:p>
  </w:footnote>
  <w:footnote w:id="22">
    <w:p w14:paraId="3A4E2424" w14:textId="36063542" w:rsidR="00170A6D" w:rsidRPr="00D15602" w:rsidRDefault="00170A6D" w:rsidP="00E22398">
      <w:pPr>
        <w:pStyle w:val="DipnotMetni"/>
        <w:spacing w:after="120"/>
        <w:jc w:val="both"/>
      </w:pPr>
      <w:r w:rsidRPr="00D15602">
        <w:rPr>
          <w:rStyle w:val="DipnotBavurusu"/>
        </w:rPr>
        <w:footnoteRef/>
      </w:r>
      <w:r w:rsidR="003079D2">
        <w:rPr>
          <w:rFonts w:eastAsia="Calibri"/>
          <w:b/>
          <w:lang w:eastAsia="en-US"/>
        </w:rPr>
        <w:t xml:space="preserve"> (Mülga dipnot: </w:t>
      </w:r>
      <w:r w:rsidR="003079D2">
        <w:rPr>
          <w:rFonts w:eastAsia="Calibri"/>
          <w:b/>
          <w:lang w:eastAsia="en-US"/>
        </w:rPr>
        <w:t>29/11/</w:t>
      </w:r>
      <w:bookmarkStart w:id="1" w:name="_GoBack"/>
      <w:bookmarkEnd w:id="1"/>
      <w:r w:rsidR="00011857" w:rsidRPr="00D15602">
        <w:rPr>
          <w:rFonts w:eastAsia="Calibri"/>
          <w:b/>
          <w:lang w:eastAsia="en-US"/>
        </w:rPr>
        <w:t xml:space="preserve">2016-29903 R.G./7. </w:t>
      </w:r>
      <w:proofErr w:type="spellStart"/>
      <w:r w:rsidR="00011857" w:rsidRPr="00D15602">
        <w:rPr>
          <w:rFonts w:eastAsia="Calibri"/>
          <w:b/>
          <w:lang w:eastAsia="en-US"/>
        </w:rPr>
        <w:t>md.</w:t>
      </w:r>
      <w:proofErr w:type="spellEnd"/>
      <w:r w:rsidR="00011857" w:rsidRPr="00D15602">
        <w:rPr>
          <w:rFonts w:eastAsia="Calibri"/>
          <w:b/>
          <w:lang w:eastAsia="en-US"/>
        </w:rPr>
        <w:t>)</w:t>
      </w:r>
    </w:p>
  </w:footnote>
  <w:footnote w:id="23">
    <w:p w14:paraId="62CD589C" w14:textId="77777777" w:rsidR="00170A6D" w:rsidRPr="00D15602" w:rsidRDefault="00170A6D" w:rsidP="00E22398">
      <w:pPr>
        <w:pStyle w:val="DipnotMetni"/>
        <w:spacing w:after="120"/>
        <w:jc w:val="both"/>
      </w:pPr>
      <w:r w:rsidRPr="00D15602">
        <w:rPr>
          <w:rStyle w:val="DipnotBavurusu"/>
        </w:rPr>
        <w:footnoteRef/>
      </w:r>
      <w:r w:rsidRPr="00D15602">
        <w:t xml:space="preserve"> (1) Birim fiyat sözleşmelerde 13.3.1 maddesinin metni aşağıdaki şekilde düzenlenecektir:</w:t>
      </w:r>
    </w:p>
    <w:p w14:paraId="7ACD4936" w14:textId="77777777" w:rsidR="00170A6D" w:rsidRPr="00D15602" w:rsidRDefault="00170A6D" w:rsidP="00E22398">
      <w:pPr>
        <w:pStyle w:val="DipnotMetni"/>
        <w:spacing w:after="120"/>
        <w:jc w:val="both"/>
      </w:pPr>
      <w:r w:rsidRPr="00D15602">
        <w:t xml:space="preserve">“Hizmetin ifa edildiği süre içerisinde…................ (İdare tarafından belirlenen dönemlerin bitiminden itibaren) ................................. en geç on beş (15) gün içinde Danışman, her ay için hazırlanacak </w:t>
      </w:r>
      <w:proofErr w:type="spellStart"/>
      <w:r w:rsidRPr="00D15602">
        <w:t>hakedişlere</w:t>
      </w:r>
      <w:proofErr w:type="spellEnd"/>
      <w:r w:rsidRPr="00D15602">
        <w:t xml:space="preserve"> esas olacak geçerli maaş ve SGK bildirimlerini, fatura, makbuz ve diğer kanıtlayıcı belgeleri İdareye verecektir. Yabancı para birimi ve Türk Lirası cinsinden yapılacak ödemelere ilişkin aylık </w:t>
      </w:r>
      <w:proofErr w:type="spellStart"/>
      <w:r w:rsidRPr="00D15602">
        <w:t>hakedişler</w:t>
      </w:r>
      <w:proofErr w:type="spellEnd"/>
      <w:r w:rsidRPr="00D15602">
        <w:t xml:space="preserve"> ayrı bölümler halinde </w:t>
      </w:r>
      <w:proofErr w:type="spellStart"/>
      <w:r w:rsidRPr="00D15602">
        <w:t>Hakediş</w:t>
      </w:r>
      <w:proofErr w:type="spellEnd"/>
      <w:r w:rsidRPr="00D15602">
        <w:t xml:space="preserve"> tutarının hangi miktarının ücretlere, hangilerinin de personel ücreti dışındaki diğer masraflara ait olduğu belirtilecektir.”</w:t>
      </w:r>
    </w:p>
    <w:p w14:paraId="307E9614" w14:textId="77777777" w:rsidR="00170A6D" w:rsidRPr="00D15602" w:rsidRDefault="00170A6D" w:rsidP="00E22398">
      <w:pPr>
        <w:pStyle w:val="DipnotMetni"/>
        <w:spacing w:after="120"/>
        <w:jc w:val="both"/>
      </w:pPr>
      <w:r w:rsidRPr="00D15602">
        <w:t>(2) Götürü bedel sözleşmelerde 13.3.1 maddesinin metni aşağıdaki şekilde düzenlenecektir:</w:t>
      </w:r>
    </w:p>
    <w:p w14:paraId="035041AE" w14:textId="77777777" w:rsidR="00170A6D" w:rsidRPr="00D15602" w:rsidRDefault="00170A6D" w:rsidP="00E22398">
      <w:pPr>
        <w:pStyle w:val="DipnotMetni"/>
        <w:spacing w:after="120"/>
        <w:jc w:val="both"/>
      </w:pPr>
      <w:r w:rsidRPr="00D15602">
        <w:t>“Sözleşmede işin ödemeye esas aşamaları ve bu aşamaların tamamlanması halinde yapılan iş kısmı için ödeneceği öngörülen tutarları gösteren ödeme cetveli aşağıdadır.</w:t>
      </w:r>
    </w:p>
    <w:p w14:paraId="38F45D78" w14:textId="77777777" w:rsidR="00170A6D" w:rsidRPr="00D15602" w:rsidRDefault="00170A6D" w:rsidP="00E22398">
      <w:pPr>
        <w:pStyle w:val="DipnotMetni"/>
        <w:spacing w:after="120"/>
        <w:jc w:val="both"/>
      </w:pPr>
      <w:r w:rsidRPr="00D15602">
        <w:t>.(İdare tarafından hazırlanacak ödeme cetvelinde işin her aşaması için sözleşme bedelinin % kaçının ödeneceğin öngörüldüğü buraya yazılacaktır)</w:t>
      </w:r>
    </w:p>
    <w:p w14:paraId="11B29359" w14:textId="77777777" w:rsidR="00170A6D" w:rsidRPr="00D15602" w:rsidRDefault="00170A6D" w:rsidP="00E22398">
      <w:pPr>
        <w:pStyle w:val="DipnotMetni"/>
        <w:spacing w:after="120"/>
        <w:jc w:val="both"/>
      </w:pPr>
      <w:proofErr w:type="spellStart"/>
      <w:r w:rsidRPr="00D15602">
        <w:t>Hakedişler</w:t>
      </w:r>
      <w:proofErr w:type="spellEnd"/>
      <w:r w:rsidRPr="00D15602">
        <w:t>, yukarıdaki ödeme cetvelinde belirtilen şartların gerçekleşmesi üzerine hazırlanacak ve 13.1 maddesine göre ödenecektir.”</w:t>
      </w:r>
    </w:p>
  </w:footnote>
  <w:footnote w:id="24">
    <w:p w14:paraId="0ACB8425" w14:textId="77777777" w:rsidR="00AB7AF3" w:rsidRPr="00D15602" w:rsidRDefault="00AB7AF3" w:rsidP="00AB7AF3">
      <w:pPr>
        <w:spacing w:after="120"/>
        <w:jc w:val="both"/>
        <w:rPr>
          <w:rFonts w:eastAsia="ヒラギノ明朝 Pro W3" w:hAnsi="Times"/>
          <w:sz w:val="20"/>
          <w:szCs w:val="20"/>
          <w:lang w:eastAsia="en-US"/>
        </w:rPr>
      </w:pPr>
      <w:r w:rsidRPr="00D15602">
        <w:rPr>
          <w:rStyle w:val="DipnotBavurusu"/>
          <w:sz w:val="20"/>
          <w:szCs w:val="20"/>
        </w:rPr>
        <w:t>2</w:t>
      </w:r>
      <w:r w:rsidRPr="00D15602">
        <w:rPr>
          <w:sz w:val="20"/>
          <w:szCs w:val="20"/>
          <w:vertAlign w:val="superscript"/>
        </w:rPr>
        <w:t xml:space="preserve">4 </w:t>
      </w:r>
      <w:r w:rsidRPr="00D15602">
        <w:rPr>
          <w:b/>
          <w:sz w:val="20"/>
          <w:szCs w:val="20"/>
        </w:rPr>
        <w:t xml:space="preserve">(Değişik:16/07/2011-27996 R.G./29 </w:t>
      </w:r>
      <w:proofErr w:type="spellStart"/>
      <w:r w:rsidRPr="00D15602">
        <w:rPr>
          <w:b/>
          <w:sz w:val="20"/>
          <w:szCs w:val="20"/>
        </w:rPr>
        <w:t>md.</w:t>
      </w:r>
      <w:proofErr w:type="spellEnd"/>
      <w:r w:rsidRPr="00D15602">
        <w:rPr>
          <w:b/>
          <w:sz w:val="20"/>
          <w:szCs w:val="20"/>
        </w:rPr>
        <w:t>)</w:t>
      </w:r>
      <w:r w:rsidRPr="00D15602">
        <w:rPr>
          <w:rFonts w:eastAsia="ヒラギノ明朝 Pro W3" w:hAnsi="Times"/>
          <w:sz w:val="20"/>
          <w:szCs w:val="20"/>
          <w:lang w:eastAsia="en-US"/>
        </w:rPr>
        <w:t xml:space="preserve"> (1) Avans verilmeyecekse madde metnine </w:t>
      </w:r>
      <w:r w:rsidRPr="00D15602">
        <w:rPr>
          <w:rFonts w:eastAsia="ヒラギノ明朝 Pro W3" w:hAnsi="Times" w:cs="Times"/>
          <w:sz w:val="20"/>
          <w:szCs w:val="20"/>
          <w:lang w:eastAsia="en-US"/>
        </w:rPr>
        <w:t>“</w:t>
      </w:r>
      <w:r w:rsidRPr="00D15602">
        <w:rPr>
          <w:rFonts w:eastAsia="ヒラギノ明朝 Pro W3" w:hAnsi="Times"/>
          <w:sz w:val="20"/>
          <w:szCs w:val="20"/>
          <w:lang w:eastAsia="en-US"/>
        </w:rPr>
        <w:t>avans verilmeyecektir</w:t>
      </w:r>
      <w:r w:rsidRPr="00D15602">
        <w:rPr>
          <w:rFonts w:eastAsia="ヒラギノ明朝 Pro W3" w:hAnsi="Times" w:cs="Times"/>
          <w:sz w:val="20"/>
          <w:szCs w:val="20"/>
          <w:lang w:eastAsia="en-US"/>
        </w:rPr>
        <w:t>”</w:t>
      </w:r>
      <w:r w:rsidRPr="00D15602">
        <w:rPr>
          <w:rFonts w:eastAsia="ヒラギノ明朝 Pro W3" w:hAnsi="Times"/>
          <w:sz w:val="20"/>
          <w:szCs w:val="20"/>
          <w:lang w:eastAsia="en-US"/>
        </w:rPr>
        <w:t xml:space="preserve"> ibaresi yaz</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lacakt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w:t>
      </w:r>
    </w:p>
    <w:p w14:paraId="3C992581"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sz w:val="20"/>
          <w:szCs w:val="20"/>
          <w:lang w:eastAsia="en-US"/>
        </w:rPr>
        <w:t xml:space="preserve">(2) Avans verilecekse madde metnine </w:t>
      </w:r>
      <w:r w:rsidRPr="00D15602">
        <w:rPr>
          <w:rFonts w:eastAsia="ヒラギノ明朝 Pro W3" w:hAnsi="Times" w:cs="Times"/>
          <w:sz w:val="20"/>
          <w:szCs w:val="20"/>
          <w:lang w:eastAsia="en-US"/>
        </w:rPr>
        <w:t>“</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 xml:space="preserve">daki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artlar dahilinde avans verilecektir</w:t>
      </w:r>
      <w:r w:rsidRPr="00D15602">
        <w:rPr>
          <w:rFonts w:eastAsia="ヒラギノ明朝 Pro W3" w:hAnsi="Times" w:cs="Times"/>
          <w:sz w:val="20"/>
          <w:szCs w:val="20"/>
          <w:lang w:eastAsia="en-US"/>
        </w:rPr>
        <w:t>”</w:t>
      </w:r>
      <w:r w:rsidRPr="00D15602">
        <w:rPr>
          <w:rFonts w:eastAsia="ヒラギノ明朝 Pro W3" w:hAnsi="Times"/>
          <w:sz w:val="20"/>
          <w:szCs w:val="20"/>
          <w:lang w:eastAsia="en-US"/>
        </w:rPr>
        <w:t xml:space="preserve"> ibaresi yaz</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lacak ve 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daki h</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mler madde metnine eklenecektir.</w:t>
      </w:r>
      <w:r w:rsidRPr="00D15602">
        <w:rPr>
          <w:rFonts w:eastAsia="ヒラギノ明朝 Pro W3" w:hAnsi="Times" w:cs="Times"/>
          <w:sz w:val="20"/>
          <w:szCs w:val="20"/>
          <w:lang w:eastAsia="en-US"/>
        </w:rPr>
        <w:t>”</w:t>
      </w:r>
    </w:p>
    <w:p w14:paraId="5A40AA31"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cs="Times"/>
          <w:sz w:val="20"/>
          <w:szCs w:val="20"/>
          <w:lang w:eastAsia="en-US"/>
        </w:rPr>
        <w:t>“</w:t>
      </w:r>
      <w:r w:rsidRPr="00D15602">
        <w:rPr>
          <w:rFonts w:eastAsia="ヒラギノ明朝 Pro W3" w:hAnsi="Times"/>
          <w:b/>
          <w:sz w:val="20"/>
          <w:szCs w:val="20"/>
          <w:lang w:eastAsia="en-US"/>
        </w:rPr>
        <w:t>14.2.</w:t>
      </w:r>
      <w:r w:rsidRPr="00D15602">
        <w:rPr>
          <w:rFonts w:eastAsia="ヒラギノ明朝 Pro W3" w:hAnsi="Times" w:cs="Times"/>
          <w:sz w:val="20"/>
          <w:szCs w:val="20"/>
          <w:lang w:eastAsia="en-US"/>
        </w:rPr>
        <w:t>İş</w:t>
      </w:r>
      <w:r w:rsidRPr="00D15602">
        <w:rPr>
          <w:rFonts w:eastAsia="ヒラギノ明朝 Pro W3" w:hAnsi="Times"/>
          <w:sz w:val="20"/>
          <w:szCs w:val="20"/>
          <w:lang w:eastAsia="en-US"/>
        </w:rPr>
        <w:t>e ba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land</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ktan ve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w:t>
      </w:r>
      <w:proofErr w:type="spellStart"/>
      <w:r w:rsidRPr="00D15602">
        <w:rPr>
          <w:rFonts w:eastAsia="ヒラギノ明朝 Pro W3" w:hAnsi="Times"/>
          <w:sz w:val="20"/>
          <w:szCs w:val="20"/>
          <w:lang w:eastAsia="en-US"/>
        </w:rPr>
        <w:t>program</w:t>
      </w:r>
      <w:r w:rsidRPr="00D15602">
        <w:rPr>
          <w:rFonts w:eastAsia="ヒラギノ明朝 Pro W3" w:hAnsi="Times" w:cs="Times"/>
          <w:sz w:val="20"/>
          <w:szCs w:val="20"/>
          <w:lang w:eastAsia="en-US"/>
        </w:rPr>
        <w:t>ıİ</w:t>
      </w:r>
      <w:r w:rsidRPr="00D15602">
        <w:rPr>
          <w:rFonts w:eastAsia="ヒラギノ明朝 Pro W3" w:hAnsi="Times"/>
          <w:sz w:val="20"/>
          <w:szCs w:val="20"/>
          <w:lang w:eastAsia="en-US"/>
        </w:rPr>
        <w:t>darece</w:t>
      </w:r>
      <w:proofErr w:type="spellEnd"/>
      <w:r w:rsidRPr="00D15602">
        <w:rPr>
          <w:rFonts w:eastAsia="ヒラギノ明朝 Pro W3" w:hAnsi="Times"/>
          <w:sz w:val="20"/>
          <w:szCs w:val="20"/>
          <w:lang w:eastAsia="en-US"/>
        </w:rPr>
        <w:t xml:space="preserve"> onayland</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ktan sonra,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klenicinin yaz</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iste</w:t>
      </w:r>
      <w:r w:rsidRPr="00D15602">
        <w:rPr>
          <w:rFonts w:eastAsia="ヒラギノ明朝 Pro W3" w:hAnsi="Times" w:cs="Times"/>
          <w:sz w:val="20"/>
          <w:szCs w:val="20"/>
          <w:lang w:eastAsia="en-US"/>
        </w:rPr>
        <w:t>ğ</w:t>
      </w:r>
      <w:r w:rsidRPr="00D15602">
        <w:rPr>
          <w:rFonts w:eastAsia="ヒラギノ明朝 Pro W3" w:hAnsi="Times"/>
          <w:sz w:val="20"/>
          <w:szCs w:val="20"/>
          <w:lang w:eastAsia="en-US"/>
        </w:rPr>
        <w:t xml:space="preserve">i </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zerine, verilecek avansla ayn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miktarda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program</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nda </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ng</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r</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 xml:space="preserve">len </w:t>
      </w:r>
      <w:proofErr w:type="spellStart"/>
      <w:r w:rsidRPr="00D15602">
        <w:rPr>
          <w:rFonts w:eastAsia="ヒラギノ明朝 Pro W3" w:hAnsi="Times"/>
          <w:sz w:val="20"/>
          <w:szCs w:val="20"/>
          <w:lang w:eastAsia="en-US"/>
        </w:rPr>
        <w:t>hakedi</w:t>
      </w:r>
      <w:r w:rsidRPr="00D15602">
        <w:rPr>
          <w:rFonts w:eastAsia="ヒラギノ明朝 Pro W3" w:hAnsi="Times" w:cs="Times"/>
          <w:sz w:val="20"/>
          <w:szCs w:val="20"/>
          <w:lang w:eastAsia="en-US"/>
        </w:rPr>
        <w:t>şö</w:t>
      </w:r>
      <w:r w:rsidRPr="00D15602">
        <w:rPr>
          <w:rFonts w:eastAsia="ヒラギノ明朝 Pro W3" w:hAnsi="Times"/>
          <w:sz w:val="20"/>
          <w:szCs w:val="20"/>
          <w:lang w:eastAsia="en-US"/>
        </w:rPr>
        <w:t>demeleri</w:t>
      </w:r>
      <w:proofErr w:type="spellEnd"/>
      <w:r w:rsidRPr="00D15602">
        <w:rPr>
          <w:rFonts w:eastAsia="ヒラギノ明朝 Pro W3" w:hAnsi="Times"/>
          <w:sz w:val="20"/>
          <w:szCs w:val="20"/>
          <w:lang w:eastAsia="en-US"/>
        </w:rPr>
        <w:t xml:space="preserve"> </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zerinden hesaplanan avans mahsubunun biti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tarihine s</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 xml:space="preserve">reli) ve Kamu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hale Kurumu taraf</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ndan belirlenen kapsam ve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ekle uygun avans teminat mektubu veya Hazine M</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ste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arl</w:t>
      </w:r>
      <w:r w:rsidRPr="00D15602">
        <w:rPr>
          <w:rFonts w:eastAsia="ヒラギノ明朝 Pro W3" w:hAnsi="Times" w:cs="Times"/>
          <w:sz w:val="20"/>
          <w:szCs w:val="20"/>
          <w:lang w:eastAsia="en-US"/>
        </w:rPr>
        <w:t>ığı</w:t>
      </w:r>
      <w:r w:rsidRPr="00D15602">
        <w:rPr>
          <w:rFonts w:eastAsia="ヒラギノ明朝 Pro W3" w:hAnsi="Times"/>
          <w:sz w:val="20"/>
          <w:szCs w:val="20"/>
          <w:lang w:eastAsia="en-US"/>
        </w:rPr>
        <w:t>nca ihra</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 edilen Devlet </w:t>
      </w:r>
      <w:r w:rsidRPr="00D15602">
        <w:rPr>
          <w:rFonts w:eastAsia="ヒラギノ明朝 Pro W3" w:hAnsi="Times" w:cs="Times"/>
          <w:sz w:val="20"/>
          <w:szCs w:val="20"/>
          <w:lang w:eastAsia="en-US"/>
        </w:rPr>
        <w:t>İç</w:t>
      </w:r>
      <w:r w:rsidRPr="00D15602">
        <w:rPr>
          <w:rFonts w:eastAsia="ヒラギノ明朝 Pro W3" w:hAnsi="Times"/>
          <w:sz w:val="20"/>
          <w:szCs w:val="20"/>
          <w:lang w:eastAsia="en-US"/>
        </w:rPr>
        <w:t xml:space="preserve"> Bor</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lanma Senetleri ve bu senetler yerine d</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zenlenen belgeler kar</w:t>
      </w:r>
      <w:r w:rsidRPr="00D15602">
        <w:rPr>
          <w:rFonts w:eastAsia="ヒラギノ明朝 Pro W3" w:hAnsi="Times" w:cs="Times"/>
          <w:sz w:val="20"/>
          <w:szCs w:val="20"/>
          <w:lang w:eastAsia="en-US"/>
        </w:rPr>
        <w:t>şı</w:t>
      </w:r>
      <w:r w:rsidRPr="00D15602">
        <w:rPr>
          <w:rFonts w:eastAsia="ヒラギノ明朝 Pro W3" w:hAnsi="Times"/>
          <w:sz w:val="20"/>
          <w:szCs w:val="20"/>
          <w:lang w:eastAsia="en-US"/>
        </w:rPr>
        <w:t>l</w:t>
      </w:r>
      <w:r w:rsidRPr="00D15602">
        <w:rPr>
          <w:rFonts w:eastAsia="ヒラギノ明朝 Pro W3" w:hAnsi="Times" w:cs="Times"/>
          <w:sz w:val="20"/>
          <w:szCs w:val="20"/>
          <w:lang w:eastAsia="en-US"/>
        </w:rPr>
        <w:t>ığı</w:t>
      </w:r>
      <w:r w:rsidRPr="00D15602">
        <w:rPr>
          <w:rFonts w:eastAsia="ヒラギノ明朝 Pro W3" w:hAnsi="Times"/>
          <w:sz w:val="20"/>
          <w:szCs w:val="20"/>
          <w:lang w:eastAsia="en-US"/>
        </w:rPr>
        <w:t>nda; s</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zle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menin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r</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t</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lmesi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in gerekli olan ekipman, tesis, malzeme ve nakliye giderleri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in, s</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zle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me bedelinin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zde</w:t>
      </w:r>
      <w:r w:rsidRPr="00D15602">
        <w:rPr>
          <w:rFonts w:eastAsia="ヒラギノ明朝 Pro W3" w:hAnsi="Times" w:cs="Times"/>
          <w:sz w:val="20"/>
          <w:szCs w:val="20"/>
          <w:lang w:eastAsia="en-US"/>
        </w:rPr>
        <w:t>…</w:t>
      </w:r>
      <w:r w:rsidRPr="00D15602">
        <w:rPr>
          <w:rFonts w:eastAsia="ヒラギノ明朝 Pro W3" w:hAnsi="Times"/>
          <w:sz w:val="20"/>
          <w:szCs w:val="20"/>
          <w:lang w:eastAsia="en-US"/>
        </w:rPr>
        <w:t>. (s</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zle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me bedelinin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 xml:space="preserve">zde otuzundan fazla olmamak </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zere bir oran belirlenecektir.)</w:t>
      </w:r>
      <w:proofErr w:type="gramStart"/>
      <w:r w:rsidRPr="00D15602">
        <w:rPr>
          <w:rFonts w:eastAsia="ヒラギノ明朝 Pro W3" w:hAnsi="Times" w:cs="Times"/>
          <w:sz w:val="20"/>
          <w:szCs w:val="20"/>
          <w:lang w:eastAsia="en-US"/>
        </w:rPr>
        <w:t>…</w:t>
      </w:r>
      <w:r w:rsidRPr="00D15602">
        <w:rPr>
          <w:rFonts w:eastAsia="ヒラギノ明朝 Pro W3" w:hAnsi="Times"/>
          <w:sz w:val="20"/>
          <w:szCs w:val="20"/>
          <w:lang w:eastAsia="en-US"/>
        </w:rPr>
        <w:t>..</w:t>
      </w:r>
      <w:proofErr w:type="gramEnd"/>
      <w:r w:rsidRPr="00D15602">
        <w:rPr>
          <w:rFonts w:eastAsia="ヒラギノ明朝 Pro W3" w:hAnsi="Times"/>
          <w:sz w:val="20"/>
          <w:szCs w:val="20"/>
          <w:lang w:eastAsia="en-US"/>
        </w:rPr>
        <w:t>tutar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 avans verilecektir.</w:t>
      </w:r>
    </w:p>
    <w:p w14:paraId="7DCDFBF4"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14.3.</w:t>
      </w:r>
      <w:r w:rsidRPr="00D15602">
        <w:rPr>
          <w:rFonts w:eastAsia="ヒラギノ明朝 Pro W3" w:hAnsi="Times"/>
          <w:sz w:val="20"/>
          <w:szCs w:val="20"/>
          <w:lang w:eastAsia="en-US"/>
        </w:rPr>
        <w:t xml:space="preserve"> Hangi sebeple olursa olsun avans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 zaman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 verilmemesinden dolay</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 xml:space="preserve">klenici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dareden hi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bir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ekilde s</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re uzat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m</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tazminat ve benzeri taleplerde bulunmamay</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kabul etmi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tir.</w:t>
      </w:r>
    </w:p>
    <w:p w14:paraId="6247BDE5"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14.4.</w:t>
      </w:r>
      <w:r w:rsidRPr="00D15602">
        <w:rPr>
          <w:rFonts w:eastAsia="ヒラギノ明朝 Pro W3" w:hAnsi="Times"/>
          <w:sz w:val="20"/>
          <w:szCs w:val="20"/>
          <w:lang w:eastAsia="en-US"/>
        </w:rPr>
        <w:t xml:space="preserve">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klenicinin avans almak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in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dareye yapaca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 xml:space="preserve"> yaz</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ba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vuruda bu avans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yukar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daki amaca uygun olarak kullanaca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ayr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ca avans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tahsis edece</w:t>
      </w:r>
      <w:r w:rsidRPr="00D15602">
        <w:rPr>
          <w:rFonts w:eastAsia="ヒラギノ明朝 Pro W3" w:hAnsi="Times" w:cs="Times"/>
          <w:sz w:val="20"/>
          <w:szCs w:val="20"/>
          <w:lang w:eastAsia="en-US"/>
        </w:rPr>
        <w:t>ğ</w:t>
      </w:r>
      <w:r w:rsidRPr="00D15602">
        <w:rPr>
          <w:rFonts w:eastAsia="ヒラギノ明朝 Pro W3" w:hAnsi="Times"/>
          <w:sz w:val="20"/>
          <w:szCs w:val="20"/>
          <w:lang w:eastAsia="en-US"/>
        </w:rPr>
        <w:t>i hususlara ait miktar ve tutarlar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ve itfa tarihlerini bildirmesi ve avans h</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mlerine uyaca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taahh</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 xml:space="preserve">t etmesi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artt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w:t>
      </w:r>
    </w:p>
    <w:p w14:paraId="754CD693"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14.5.</w:t>
      </w:r>
      <w:r w:rsidRPr="00D15602">
        <w:rPr>
          <w:rFonts w:eastAsia="ヒラギノ明朝 Pro W3" w:hAnsi="Times"/>
          <w:sz w:val="20"/>
          <w:szCs w:val="20"/>
          <w:lang w:eastAsia="en-US"/>
        </w:rPr>
        <w:t>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klenici ald</w:t>
      </w:r>
      <w:r w:rsidRPr="00D15602">
        <w:rPr>
          <w:rFonts w:eastAsia="ヒラギノ明朝 Pro W3" w:hAnsi="Times" w:cs="Times"/>
          <w:sz w:val="20"/>
          <w:szCs w:val="20"/>
          <w:lang w:eastAsia="en-US"/>
        </w:rPr>
        <w:t>ığı</w:t>
      </w:r>
      <w:r w:rsidRPr="00D15602">
        <w:rPr>
          <w:rFonts w:eastAsia="ヒラギノ明朝 Pro W3" w:hAnsi="Times"/>
          <w:sz w:val="20"/>
          <w:szCs w:val="20"/>
          <w:lang w:eastAsia="en-US"/>
        </w:rPr>
        <w:t xml:space="preserve"> bu avans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bildirdi</w:t>
      </w:r>
      <w:r w:rsidRPr="00D15602">
        <w:rPr>
          <w:rFonts w:eastAsia="ヒラギノ明朝 Pro W3" w:hAnsi="Times" w:cs="Times"/>
          <w:sz w:val="20"/>
          <w:szCs w:val="20"/>
          <w:lang w:eastAsia="en-US"/>
        </w:rPr>
        <w:t>ğ</w:t>
      </w:r>
      <w:r w:rsidRPr="00D15602">
        <w:rPr>
          <w:rFonts w:eastAsia="ヒラギノ明朝 Pro W3" w:hAnsi="Times"/>
          <w:sz w:val="20"/>
          <w:szCs w:val="20"/>
          <w:lang w:eastAsia="en-US"/>
        </w:rPr>
        <w:t>i yerlere sarf etti</w:t>
      </w:r>
      <w:r w:rsidRPr="00D15602">
        <w:rPr>
          <w:rFonts w:eastAsia="ヒラギノ明朝 Pro W3" w:hAnsi="Times" w:cs="Times"/>
          <w:sz w:val="20"/>
          <w:szCs w:val="20"/>
          <w:lang w:eastAsia="en-US"/>
        </w:rPr>
        <w:t>ğ</w:t>
      </w:r>
      <w:r w:rsidRPr="00D15602">
        <w:rPr>
          <w:rFonts w:eastAsia="ヒラギノ明朝 Pro W3" w:hAnsi="Times"/>
          <w:sz w:val="20"/>
          <w:szCs w:val="20"/>
          <w:lang w:eastAsia="en-US"/>
        </w:rPr>
        <w:t>ini g</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steren fatura suretleri ve benzeri ge</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erli belgeleri </w:t>
      </w:r>
      <w:r w:rsidRPr="00D15602">
        <w:rPr>
          <w:rFonts w:eastAsia="ヒラギノ明朝 Pro W3" w:hAnsi="Times" w:cs="Times"/>
          <w:sz w:val="20"/>
          <w:szCs w:val="20"/>
          <w:lang w:eastAsia="en-US"/>
        </w:rPr>
        <w:t>………</w:t>
      </w:r>
      <w:r w:rsidRPr="00D15602">
        <w:rPr>
          <w:rFonts w:eastAsia="ヒラギノ明朝 Pro W3" w:hAnsi="Times"/>
          <w:sz w:val="20"/>
          <w:szCs w:val="20"/>
          <w:lang w:eastAsia="en-US"/>
        </w:rPr>
        <w:t>g</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n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inde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dareye verecektir.</w:t>
      </w:r>
    </w:p>
    <w:p w14:paraId="1FD0C42F"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14.6.</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program</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 aksamas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veya avans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artlara uygun sarf edilmemesi veya </w:t>
      </w:r>
      <w:proofErr w:type="gramStart"/>
      <w:r w:rsidRPr="00D15602">
        <w:rPr>
          <w:rFonts w:eastAsia="ヒラギノ明朝 Pro W3" w:hAnsi="Times" w:cs="Times"/>
          <w:sz w:val="20"/>
          <w:szCs w:val="20"/>
          <w:lang w:eastAsia="en-US"/>
        </w:rPr>
        <w:t>…</w:t>
      </w:r>
      <w:r w:rsidRPr="00D15602">
        <w:rPr>
          <w:rFonts w:eastAsia="ヒラギノ明朝 Pro W3" w:hAnsi="Times"/>
          <w:sz w:val="20"/>
          <w:szCs w:val="20"/>
          <w:lang w:eastAsia="en-US"/>
        </w:rPr>
        <w:t>..</w:t>
      </w:r>
      <w:proofErr w:type="gramEnd"/>
      <w:r w:rsidRPr="00D15602">
        <w:rPr>
          <w:rFonts w:eastAsia="ヒラギノ明朝 Pro W3" w:hAnsi="Times"/>
          <w:sz w:val="20"/>
          <w:szCs w:val="20"/>
          <w:lang w:eastAsia="en-US"/>
        </w:rPr>
        <w:t>g</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n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inde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e ba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lan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lmam</w:t>
      </w:r>
      <w:r w:rsidRPr="00D15602">
        <w:rPr>
          <w:rFonts w:eastAsia="ヒラギノ明朝 Pro W3" w:hAnsi="Times" w:cs="Times"/>
          <w:sz w:val="20"/>
          <w:szCs w:val="20"/>
          <w:lang w:eastAsia="en-US"/>
        </w:rPr>
        <w:t>ış</w:t>
      </w:r>
      <w:r w:rsidRPr="00D15602">
        <w:rPr>
          <w:rFonts w:eastAsia="ヒラギノ明朝 Pro W3" w:hAnsi="Times"/>
          <w:sz w:val="20"/>
          <w:szCs w:val="20"/>
          <w:lang w:eastAsia="en-US"/>
        </w:rPr>
        <w:t xml:space="preserve"> olmas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hallerinde, mahsubu yap</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lmam</w:t>
      </w:r>
      <w:r w:rsidRPr="00D15602">
        <w:rPr>
          <w:rFonts w:eastAsia="ヒラギノ明朝 Pro W3" w:hAnsi="Times" w:cs="Times"/>
          <w:sz w:val="20"/>
          <w:szCs w:val="20"/>
          <w:lang w:eastAsia="en-US"/>
        </w:rPr>
        <w:t>ış</w:t>
      </w:r>
      <w:r w:rsidRPr="00D15602">
        <w:rPr>
          <w:rFonts w:eastAsia="ヒラギノ明朝 Pro W3" w:hAnsi="Times"/>
          <w:sz w:val="20"/>
          <w:szCs w:val="20"/>
          <w:lang w:eastAsia="en-US"/>
        </w:rPr>
        <w:t xml:space="preserve"> avans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veya bakiyesini bu halleri takip eden ilk </w:t>
      </w:r>
      <w:proofErr w:type="spellStart"/>
      <w:r w:rsidRPr="00D15602">
        <w:rPr>
          <w:rFonts w:eastAsia="ヒラギノ明朝 Pro W3" w:hAnsi="Times"/>
          <w:sz w:val="20"/>
          <w:szCs w:val="20"/>
          <w:lang w:eastAsia="en-US"/>
        </w:rPr>
        <w:t>hakedi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ten</w:t>
      </w:r>
      <w:proofErr w:type="spellEnd"/>
      <w:r w:rsidRPr="00D15602">
        <w:rPr>
          <w:rFonts w:eastAsia="ヒラギノ明朝 Pro W3" w:hAnsi="Times"/>
          <w:sz w:val="20"/>
          <w:szCs w:val="20"/>
          <w:lang w:eastAsia="en-US"/>
        </w:rPr>
        <w:t xml:space="preserve"> defaten kesmeye, bu yetmedi</w:t>
      </w:r>
      <w:r w:rsidRPr="00D15602">
        <w:rPr>
          <w:rFonts w:eastAsia="ヒラギノ明朝 Pro W3" w:hAnsi="Times" w:cs="Times"/>
          <w:sz w:val="20"/>
          <w:szCs w:val="20"/>
          <w:lang w:eastAsia="en-US"/>
        </w:rPr>
        <w:t>ğ</w:t>
      </w:r>
      <w:r w:rsidRPr="00D15602">
        <w:rPr>
          <w:rFonts w:eastAsia="ヒラギノ明朝 Pro W3" w:hAnsi="Times"/>
          <w:sz w:val="20"/>
          <w:szCs w:val="20"/>
          <w:lang w:eastAsia="en-US"/>
        </w:rPr>
        <w:t xml:space="preserve">i veya </w:t>
      </w:r>
      <w:proofErr w:type="spellStart"/>
      <w:r w:rsidRPr="00D15602">
        <w:rPr>
          <w:rFonts w:eastAsia="ヒラギノ明朝 Pro W3" w:hAnsi="Times"/>
          <w:sz w:val="20"/>
          <w:szCs w:val="20"/>
          <w:lang w:eastAsia="en-US"/>
        </w:rPr>
        <w:t>hakedi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i</w:t>
      </w:r>
      <w:proofErr w:type="spellEnd"/>
      <w:r w:rsidRPr="00D15602">
        <w:rPr>
          <w:rFonts w:eastAsia="ヒラギノ明朝 Pro W3" w:hAnsi="Times"/>
          <w:sz w:val="20"/>
          <w:szCs w:val="20"/>
          <w:lang w:eastAsia="en-US"/>
        </w:rPr>
        <w:t xml:space="preserve"> bulunmad</w:t>
      </w:r>
      <w:r w:rsidRPr="00D15602">
        <w:rPr>
          <w:rFonts w:eastAsia="ヒラギノ明朝 Pro W3" w:hAnsi="Times" w:cs="Times"/>
          <w:sz w:val="20"/>
          <w:szCs w:val="20"/>
          <w:lang w:eastAsia="en-US"/>
        </w:rPr>
        <w:t>ığı</w:t>
      </w:r>
      <w:r w:rsidRPr="00D15602">
        <w:rPr>
          <w:rFonts w:eastAsia="ヒラギノ明朝 Pro W3" w:hAnsi="Times"/>
          <w:sz w:val="20"/>
          <w:szCs w:val="20"/>
          <w:lang w:eastAsia="en-US"/>
        </w:rPr>
        <w:t xml:space="preserve"> takdirde avans teminat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nakde </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evirmeye her zaman yetkilidir.</w:t>
      </w:r>
    </w:p>
    <w:p w14:paraId="2702FF71"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14.7.</w:t>
      </w:r>
      <w:r w:rsidRPr="00D15602">
        <w:rPr>
          <w:rFonts w:eastAsia="ヒラギノ明朝 Pro W3" w:hAnsi="Times"/>
          <w:sz w:val="20"/>
          <w:szCs w:val="20"/>
          <w:lang w:eastAsia="en-US"/>
        </w:rPr>
        <w:t xml:space="preserve"> .Avans mahsubu 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da yaz</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esaslar </w:t>
      </w:r>
      <w:proofErr w:type="gramStart"/>
      <w:r w:rsidRPr="00D15602">
        <w:rPr>
          <w:rFonts w:eastAsia="ヒラギノ明朝 Pro W3" w:hAnsi="Times"/>
          <w:sz w:val="20"/>
          <w:szCs w:val="20"/>
          <w:lang w:eastAsia="en-US"/>
        </w:rPr>
        <w:t>dahilinde</w:t>
      </w:r>
      <w:proofErr w:type="gramEnd"/>
      <w:r w:rsidRPr="00D15602">
        <w:rPr>
          <w:rFonts w:eastAsia="ヒラギノ明朝 Pro W3" w:hAnsi="Times"/>
          <w:sz w:val="20"/>
          <w:szCs w:val="20"/>
          <w:lang w:eastAsia="en-US"/>
        </w:rPr>
        <w:t xml:space="preserve"> yap</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w:t>
      </w:r>
    </w:p>
    <w:p w14:paraId="390E46A7"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14.7.1.</w:t>
      </w:r>
      <w:r w:rsidRPr="00D15602">
        <w:rPr>
          <w:rFonts w:eastAsia="ヒラギノ明朝 Pro W3" w:hAnsi="Times"/>
          <w:sz w:val="20"/>
          <w:szCs w:val="20"/>
          <w:lang w:eastAsia="en-US"/>
        </w:rPr>
        <w:t xml:space="preserve"> Avans mahsup oran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avans verilme oran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 </w:t>
      </w:r>
      <w:proofErr w:type="gramStart"/>
      <w:r w:rsidRPr="00D15602">
        <w:rPr>
          <w:rFonts w:eastAsia="ヒラギノ明朝 Pro W3" w:hAnsi="Times" w:cs="Times"/>
          <w:sz w:val="20"/>
          <w:szCs w:val="20"/>
          <w:lang w:eastAsia="en-US"/>
        </w:rPr>
        <w:t>…</w:t>
      </w:r>
      <w:r w:rsidRPr="00D15602">
        <w:rPr>
          <w:rFonts w:eastAsia="ヒラギノ明朝 Pro W3" w:hAnsi="Times"/>
          <w:sz w:val="20"/>
          <w:szCs w:val="20"/>
          <w:lang w:eastAsia="en-US"/>
        </w:rPr>
        <w:t>.</w:t>
      </w:r>
      <w:proofErr w:type="gramEnd"/>
      <w:r w:rsidRPr="00D15602">
        <w:rPr>
          <w:rFonts w:eastAsia="ヒラギノ明朝 Pro W3" w:hAnsi="Times"/>
          <w:sz w:val="20"/>
          <w:szCs w:val="20"/>
          <w:lang w:eastAsia="en-US"/>
        </w:rPr>
        <w:t>fazlas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d</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w:t>
      </w:r>
    </w:p>
    <w:p w14:paraId="73B93BC6"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14.7.2.</w:t>
      </w:r>
      <w:r w:rsidRPr="00D15602">
        <w:rPr>
          <w:rFonts w:eastAsia="ヒラギノ明朝 Pro W3" w:hAnsi="Times"/>
          <w:sz w:val="20"/>
          <w:szCs w:val="20"/>
          <w:lang w:eastAsia="en-US"/>
        </w:rPr>
        <w:t xml:space="preserve"> Mahsup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lemi, s</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zle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me bedeli esas al</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narak hesaplanan her bir hak edi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tutar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ndan avans mahsubu oran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 kesinti yap</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suretiyle ger</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ekle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tirilir ve mahsup edilen tutar kadar avans teminat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iade edilir.</w:t>
      </w:r>
    </w:p>
    <w:p w14:paraId="2437033B"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14.7.3.</w:t>
      </w:r>
      <w:r w:rsidRPr="00D15602">
        <w:rPr>
          <w:rFonts w:eastAsia="ヒラギノ明朝 Pro W3" w:hAnsi="Times"/>
          <w:sz w:val="20"/>
          <w:szCs w:val="20"/>
          <w:lang w:eastAsia="en-US"/>
        </w:rPr>
        <w:t xml:space="preserve"> Mahsup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lemlerinin sonunda avans bakiyesi kalm</w:t>
      </w:r>
      <w:r w:rsidRPr="00D15602">
        <w:rPr>
          <w:rFonts w:eastAsia="ヒラギノ明朝 Pro W3" w:hAnsi="Times" w:cs="Times"/>
          <w:sz w:val="20"/>
          <w:szCs w:val="20"/>
          <w:lang w:eastAsia="en-US"/>
        </w:rPr>
        <w:t>ış</w:t>
      </w:r>
      <w:r w:rsidRPr="00D15602">
        <w:rPr>
          <w:rFonts w:eastAsia="ヒラギノ明朝 Pro W3" w:hAnsi="Times"/>
          <w:sz w:val="20"/>
          <w:szCs w:val="20"/>
          <w:lang w:eastAsia="en-US"/>
        </w:rPr>
        <w:t>sa, bu tutar son ge</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ici </w:t>
      </w:r>
      <w:proofErr w:type="spellStart"/>
      <w:r w:rsidRPr="00D15602">
        <w:rPr>
          <w:rFonts w:eastAsia="ヒラギノ明朝 Pro W3" w:hAnsi="Times"/>
          <w:sz w:val="20"/>
          <w:szCs w:val="20"/>
          <w:lang w:eastAsia="en-US"/>
        </w:rPr>
        <w:t>hakedi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ten</w:t>
      </w:r>
      <w:proofErr w:type="spellEnd"/>
      <w:r w:rsidRPr="00D15602">
        <w:rPr>
          <w:rFonts w:eastAsia="ヒラギノ明朝 Pro W3" w:hAnsi="Times"/>
          <w:sz w:val="20"/>
          <w:szCs w:val="20"/>
          <w:lang w:eastAsia="en-US"/>
        </w:rPr>
        <w:t xml:space="preserve"> avans mahsup oran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na bak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lmaks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z</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 tamamen kesilir. </w:t>
      </w:r>
      <w:proofErr w:type="spellStart"/>
      <w:r w:rsidRPr="00D15602">
        <w:rPr>
          <w:rFonts w:eastAsia="ヒラギノ明朝 Pro W3" w:hAnsi="Times"/>
          <w:sz w:val="20"/>
          <w:szCs w:val="20"/>
          <w:lang w:eastAsia="en-US"/>
        </w:rPr>
        <w:t>Hakedi</w:t>
      </w:r>
      <w:r w:rsidRPr="00D15602">
        <w:rPr>
          <w:rFonts w:eastAsia="ヒラギノ明朝 Pro W3" w:hAnsi="Times" w:cs="Times"/>
          <w:sz w:val="20"/>
          <w:szCs w:val="20"/>
          <w:lang w:eastAsia="en-US"/>
        </w:rPr>
        <w:t>ş</w:t>
      </w:r>
      <w:proofErr w:type="spellEnd"/>
      <w:r w:rsidRPr="00D15602">
        <w:rPr>
          <w:rFonts w:eastAsia="ヒラギノ明朝 Pro W3" w:hAnsi="Times"/>
          <w:sz w:val="20"/>
          <w:szCs w:val="20"/>
          <w:lang w:eastAsia="en-US"/>
        </w:rPr>
        <w:t xml:space="preserve"> tutar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yetmedi</w:t>
      </w:r>
      <w:r w:rsidRPr="00D15602">
        <w:rPr>
          <w:rFonts w:eastAsia="ヒラギノ明朝 Pro W3" w:hAnsi="Times" w:cs="Times"/>
          <w:sz w:val="20"/>
          <w:szCs w:val="20"/>
          <w:lang w:eastAsia="en-US"/>
        </w:rPr>
        <w:t>ğ</w:t>
      </w:r>
      <w:r w:rsidRPr="00D15602">
        <w:rPr>
          <w:rFonts w:eastAsia="ヒラギノ明朝 Pro W3" w:hAnsi="Times"/>
          <w:sz w:val="20"/>
          <w:szCs w:val="20"/>
          <w:lang w:eastAsia="en-US"/>
        </w:rPr>
        <w:t>i takdirde, aradaki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klenici taraf</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ndan otuz g</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n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inde nakden </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denmemesi halinde avans teminat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nakde </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evrilerek mahsup edilir.</w:t>
      </w:r>
    </w:p>
    <w:p w14:paraId="6D83C247"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14.7.4.</w:t>
      </w:r>
      <w:r w:rsidRPr="00D15602">
        <w:rPr>
          <w:rFonts w:eastAsia="ヒラギノ明朝 Pro W3" w:hAnsi="Times" w:cs="Times"/>
          <w:sz w:val="20"/>
          <w:szCs w:val="20"/>
          <w:lang w:eastAsia="en-US"/>
        </w:rPr>
        <w:t>İş</w:t>
      </w:r>
      <w:r w:rsidRPr="00D15602">
        <w:rPr>
          <w:rFonts w:eastAsia="ヒラギノ明朝 Pro W3" w:hAnsi="Times"/>
          <w:sz w:val="20"/>
          <w:szCs w:val="20"/>
          <w:lang w:eastAsia="en-US"/>
        </w:rPr>
        <w:t>in tasfiye edilmesi halinde Y</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klenici, tasfiye kabul tarihinden itibaren otuz g</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n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inde avans bakiyesini nakden </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demek zorundad</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 Bu s</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 xml:space="preserve">re sonunda </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deme yap</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lmad</w:t>
      </w:r>
      <w:r w:rsidRPr="00D15602">
        <w:rPr>
          <w:rFonts w:eastAsia="ヒラギノ明朝 Pro W3" w:hAnsi="Times" w:cs="Times"/>
          <w:sz w:val="20"/>
          <w:szCs w:val="20"/>
          <w:lang w:eastAsia="en-US"/>
        </w:rPr>
        <w:t>ığı</w:t>
      </w:r>
      <w:r w:rsidRPr="00D15602">
        <w:rPr>
          <w:rFonts w:eastAsia="ヒラギノ明朝 Pro W3" w:hAnsi="Times"/>
          <w:sz w:val="20"/>
          <w:szCs w:val="20"/>
          <w:lang w:eastAsia="en-US"/>
        </w:rPr>
        <w:t xml:space="preserve"> takdirde avans teminat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nakde </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evrilmek suretiyle avans bakiyesi mahsup edilir.</w:t>
      </w:r>
    </w:p>
    <w:p w14:paraId="72C10172"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b/>
          <w:sz w:val="20"/>
          <w:szCs w:val="20"/>
          <w:lang w:eastAsia="en-US"/>
        </w:rPr>
        <w:t>14.8.</w:t>
      </w:r>
      <w:r w:rsidRPr="00D15602">
        <w:rPr>
          <w:rFonts w:eastAsia="ヒラギノ明朝 Pro W3" w:hAnsi="Times"/>
          <w:sz w:val="20"/>
          <w:szCs w:val="20"/>
          <w:lang w:eastAsia="en-US"/>
        </w:rPr>
        <w:t xml:space="preserve"> Verilen avans hi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 xml:space="preserve">bir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ekilde ba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kalar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na devir veya temlik edilemez.</w:t>
      </w:r>
    </w:p>
    <w:p w14:paraId="716162BB" w14:textId="77777777" w:rsidR="00AB7AF3" w:rsidRPr="00D15602" w:rsidRDefault="00AB7AF3" w:rsidP="00AB7AF3">
      <w:pPr>
        <w:tabs>
          <w:tab w:val="left" w:pos="0"/>
        </w:tabs>
        <w:spacing w:line="240" w:lineRule="exact"/>
        <w:jc w:val="both"/>
        <w:rPr>
          <w:sz w:val="20"/>
          <w:szCs w:val="20"/>
        </w:rPr>
      </w:pPr>
      <w:r w:rsidRPr="00D15602">
        <w:rPr>
          <w:rFonts w:eastAsia="ヒラギノ明朝 Pro W3" w:hAnsi="Times"/>
          <w:b/>
          <w:sz w:val="20"/>
          <w:szCs w:val="20"/>
          <w:lang w:eastAsia="en-US"/>
        </w:rPr>
        <w:t>14.9.</w:t>
      </w:r>
      <w:r w:rsidRPr="00D15602">
        <w:rPr>
          <w:rFonts w:eastAsia="ヒラギノ明朝 Pro W3" w:hAnsi="Times"/>
          <w:sz w:val="20"/>
          <w:szCs w:val="20"/>
          <w:lang w:eastAsia="en-US"/>
        </w:rPr>
        <w:t xml:space="preserve"> Avans teminatlar</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haczedilemez ve </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zerine ihtiyati tedbir konulamaz.</w:t>
      </w:r>
      <w:r w:rsidRPr="00D15602">
        <w:rPr>
          <w:rFonts w:eastAsia="ヒラギノ明朝 Pro W3" w:hAnsi="Times" w:cs="Times"/>
          <w:sz w:val="20"/>
          <w:szCs w:val="20"/>
          <w:lang w:eastAsia="en-US"/>
        </w:rPr>
        <w:t>”</w:t>
      </w:r>
    </w:p>
  </w:footnote>
  <w:footnote w:id="25">
    <w:p w14:paraId="40158490"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Style w:val="DipnotBavurusu"/>
          <w:sz w:val="20"/>
          <w:szCs w:val="20"/>
        </w:rPr>
        <w:footnoteRef/>
      </w:r>
      <w:r w:rsidRPr="00D15602">
        <w:rPr>
          <w:b/>
          <w:sz w:val="20"/>
          <w:szCs w:val="20"/>
        </w:rPr>
        <w:t xml:space="preserve">(Değişik:16/07/2011-27996 R.G./30 </w:t>
      </w:r>
      <w:proofErr w:type="spellStart"/>
      <w:r w:rsidRPr="00D15602">
        <w:rPr>
          <w:b/>
          <w:sz w:val="20"/>
          <w:szCs w:val="20"/>
        </w:rPr>
        <w:t>md.</w:t>
      </w:r>
      <w:proofErr w:type="spellEnd"/>
      <w:r w:rsidRPr="00D15602">
        <w:rPr>
          <w:b/>
          <w:sz w:val="20"/>
          <w:szCs w:val="20"/>
        </w:rPr>
        <w:t>)</w:t>
      </w:r>
      <w:r w:rsidRPr="00D15602">
        <w:rPr>
          <w:rFonts w:eastAsia="ヒラギノ明朝 Pro W3" w:hAnsi="Times"/>
          <w:sz w:val="20"/>
          <w:szCs w:val="20"/>
          <w:lang w:eastAsia="en-US"/>
        </w:rPr>
        <w:t xml:space="preserve"> (1)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darenin fiyat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w:t>
      </w:r>
      <w:proofErr w:type="spellStart"/>
      <w:r w:rsidRPr="00D15602">
        <w:rPr>
          <w:rFonts w:eastAsia="ヒラギノ明朝 Pro W3" w:hAnsi="Times"/>
          <w:sz w:val="20"/>
          <w:szCs w:val="20"/>
          <w:lang w:eastAsia="en-US"/>
        </w:rPr>
        <w:t>hesaplanmas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ıö</w:t>
      </w:r>
      <w:r w:rsidRPr="00D15602">
        <w:rPr>
          <w:rFonts w:eastAsia="ヒラギノ明朝 Pro W3" w:hAnsi="Times"/>
          <w:sz w:val="20"/>
          <w:szCs w:val="20"/>
          <w:lang w:eastAsia="en-US"/>
        </w:rPr>
        <w:t>ng</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rmesi</w:t>
      </w:r>
      <w:proofErr w:type="spellEnd"/>
      <w:r w:rsidRPr="00D15602">
        <w:rPr>
          <w:rFonts w:eastAsia="ヒラギノ明朝 Pro W3" w:hAnsi="Times"/>
          <w:sz w:val="20"/>
          <w:szCs w:val="20"/>
          <w:lang w:eastAsia="en-US"/>
        </w:rPr>
        <w:t xml:space="preserve"> halinde, madde metni 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 xml:space="preserve">daki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ekilde d</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zenlenecektir.</w:t>
      </w:r>
    </w:p>
    <w:p w14:paraId="148B600E"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cs="Times"/>
          <w:sz w:val="20"/>
          <w:szCs w:val="20"/>
          <w:lang w:eastAsia="en-US"/>
        </w:rPr>
        <w:t>“</w:t>
      </w:r>
      <w:r w:rsidRPr="00D15602">
        <w:rPr>
          <w:rFonts w:eastAsia="ヒラギノ明朝 Pro W3" w:hAnsi="Times"/>
          <w:sz w:val="20"/>
          <w:szCs w:val="20"/>
          <w:lang w:eastAsia="en-US"/>
        </w:rPr>
        <w:t xml:space="preserve">15.1.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hale konusu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in s</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zle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menin uygulanmas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 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daki esaslara g</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re fiyat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hesaplanacakt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w:t>
      </w:r>
    </w:p>
    <w:p w14:paraId="41F0C776"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sz w:val="20"/>
          <w:szCs w:val="20"/>
          <w:lang w:eastAsia="en-US"/>
        </w:rPr>
        <w:t>(2)</w:t>
      </w:r>
      <w:r w:rsidR="00467352" w:rsidRPr="00D15602">
        <w:rPr>
          <w:b/>
          <w:sz w:val="20"/>
          <w:szCs w:val="20"/>
        </w:rPr>
        <w:t>(Değişik: </w:t>
      </w:r>
      <w:proofErr w:type="gramStart"/>
      <w:r w:rsidR="00467352" w:rsidRPr="00D15602">
        <w:rPr>
          <w:b/>
          <w:sz w:val="20"/>
          <w:szCs w:val="20"/>
        </w:rPr>
        <w:t>28/11/2013</w:t>
      </w:r>
      <w:proofErr w:type="gramEnd"/>
      <w:r w:rsidR="00467352" w:rsidRPr="00D15602">
        <w:rPr>
          <w:b/>
          <w:sz w:val="20"/>
          <w:szCs w:val="20"/>
        </w:rPr>
        <w:t>-28835 R.G. /8 </w:t>
      </w:r>
      <w:proofErr w:type="spellStart"/>
      <w:r w:rsidR="00467352" w:rsidRPr="00D15602">
        <w:rPr>
          <w:b/>
          <w:sz w:val="20"/>
          <w:szCs w:val="20"/>
        </w:rPr>
        <w:t>md.</w:t>
      </w:r>
      <w:proofErr w:type="spellEnd"/>
      <w:r w:rsidR="00467352" w:rsidRPr="00D15602">
        <w:rPr>
          <w:b/>
          <w:sz w:val="20"/>
          <w:szCs w:val="20"/>
        </w:rPr>
        <w:t>)</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darenin fiyat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w:t>
      </w:r>
      <w:proofErr w:type="spellStart"/>
      <w:r w:rsidRPr="00D15602">
        <w:rPr>
          <w:rFonts w:eastAsia="ヒラギノ明朝 Pro W3" w:hAnsi="Times"/>
          <w:sz w:val="20"/>
          <w:szCs w:val="20"/>
          <w:lang w:eastAsia="en-US"/>
        </w:rPr>
        <w:t>hesaplanmas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ıö</w:t>
      </w:r>
      <w:r w:rsidRPr="00D15602">
        <w:rPr>
          <w:rFonts w:eastAsia="ヒラギノ明朝 Pro W3" w:hAnsi="Times"/>
          <w:sz w:val="20"/>
          <w:szCs w:val="20"/>
          <w:lang w:eastAsia="en-US"/>
        </w:rPr>
        <w:t>ng</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rmemesi</w:t>
      </w:r>
      <w:proofErr w:type="spellEnd"/>
      <w:r w:rsidRPr="00D15602">
        <w:rPr>
          <w:rFonts w:eastAsia="ヒラギノ明朝 Pro W3" w:hAnsi="Times"/>
          <w:sz w:val="20"/>
          <w:szCs w:val="20"/>
          <w:lang w:eastAsia="en-US"/>
        </w:rPr>
        <w:t xml:space="preserve"> halinde, madde metni a</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 xml:space="preserve">daki </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ekilde d</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zenlenecektir.</w:t>
      </w:r>
    </w:p>
    <w:p w14:paraId="4D20D38E" w14:textId="77777777" w:rsidR="00AB7AF3" w:rsidRPr="00D15602" w:rsidRDefault="00AB7AF3" w:rsidP="00AB7AF3">
      <w:pPr>
        <w:tabs>
          <w:tab w:val="left" w:pos="0"/>
        </w:tabs>
        <w:spacing w:line="240" w:lineRule="exact"/>
        <w:jc w:val="both"/>
        <w:rPr>
          <w:rFonts w:eastAsia="ヒラギノ明朝 Pro W3" w:hAnsi="Times"/>
          <w:sz w:val="20"/>
          <w:szCs w:val="20"/>
          <w:lang w:eastAsia="en-US"/>
        </w:rPr>
      </w:pPr>
      <w:r w:rsidRPr="00D15602">
        <w:rPr>
          <w:rFonts w:eastAsia="ヒラギノ明朝 Pro W3" w:hAnsi="Times" w:cs="Times"/>
          <w:sz w:val="20"/>
          <w:szCs w:val="20"/>
          <w:lang w:eastAsia="en-US"/>
        </w:rPr>
        <w:t>“</w:t>
      </w:r>
      <w:r w:rsidRPr="00D15602">
        <w:rPr>
          <w:rFonts w:eastAsia="ヒラギノ明朝 Pro W3" w:hAnsi="Times"/>
          <w:sz w:val="20"/>
          <w:szCs w:val="20"/>
          <w:lang w:eastAsia="en-US"/>
        </w:rPr>
        <w:t xml:space="preserve">15.1. </w:t>
      </w:r>
      <w:r w:rsidRPr="00D15602">
        <w:rPr>
          <w:rFonts w:eastAsia="ヒラギノ明朝 Pro W3" w:hAnsi="Times" w:cs="Times"/>
          <w:sz w:val="20"/>
          <w:szCs w:val="20"/>
          <w:lang w:eastAsia="en-US"/>
        </w:rPr>
        <w:t>İ</w:t>
      </w:r>
      <w:r w:rsidRPr="00D15602">
        <w:rPr>
          <w:rFonts w:eastAsia="ヒラギノ明朝 Pro W3" w:hAnsi="Times"/>
          <w:sz w:val="20"/>
          <w:szCs w:val="20"/>
          <w:lang w:eastAsia="en-US"/>
        </w:rPr>
        <w:t>hale konusu i</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i</w:t>
      </w:r>
      <w:r w:rsidRPr="00D15602">
        <w:rPr>
          <w:rFonts w:eastAsia="ヒラギノ明朝 Pro W3" w:hAnsi="Times" w:cs="Times"/>
          <w:sz w:val="20"/>
          <w:szCs w:val="20"/>
          <w:lang w:eastAsia="en-US"/>
        </w:rPr>
        <w:t>ç</w:t>
      </w:r>
      <w:r w:rsidRPr="00D15602">
        <w:rPr>
          <w:rFonts w:eastAsia="ヒラギノ明朝 Pro W3" w:hAnsi="Times"/>
          <w:sz w:val="20"/>
          <w:szCs w:val="20"/>
          <w:lang w:eastAsia="en-US"/>
        </w:rPr>
        <w:t>in s</w:t>
      </w:r>
      <w:r w:rsidRPr="00D15602">
        <w:rPr>
          <w:rFonts w:eastAsia="ヒラギノ明朝 Pro W3" w:hAnsi="Times" w:cs="Times"/>
          <w:sz w:val="20"/>
          <w:szCs w:val="20"/>
          <w:lang w:eastAsia="en-US"/>
        </w:rPr>
        <w:t>ö</w:t>
      </w:r>
      <w:r w:rsidRPr="00D15602">
        <w:rPr>
          <w:rFonts w:eastAsia="ヒラギノ明朝 Pro W3" w:hAnsi="Times"/>
          <w:sz w:val="20"/>
          <w:szCs w:val="20"/>
          <w:lang w:eastAsia="en-US"/>
        </w:rPr>
        <w:t>zle</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menin uygulanmas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ras</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 fiyat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w:t>
      </w:r>
      <w:proofErr w:type="spellStart"/>
      <w:proofErr w:type="gramStart"/>
      <w:r w:rsidRPr="00D15602">
        <w:rPr>
          <w:rFonts w:eastAsia="ヒラギノ明朝 Pro W3" w:hAnsi="Times"/>
          <w:sz w:val="20"/>
          <w:szCs w:val="20"/>
          <w:lang w:eastAsia="en-US"/>
        </w:rPr>
        <w:t>hesaplanmayacakt</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r.</w:t>
      </w:r>
      <w:r w:rsidR="00772788" w:rsidRPr="00D15602">
        <w:rPr>
          <w:rFonts w:eastAsia="ヒラギノ明朝 Pro W3" w:hAnsi="Times" w:cs="Times"/>
          <w:sz w:val="20"/>
          <w:szCs w:val="20"/>
          <w:lang w:eastAsia="en-US"/>
        </w:rPr>
        <w:t>Ancak</w:t>
      </w:r>
      <w:proofErr w:type="spellEnd"/>
      <w:proofErr w:type="gramEnd"/>
      <w:r w:rsidR="00772788" w:rsidRPr="00D15602">
        <w:rPr>
          <w:rFonts w:eastAsia="ヒラギノ明朝 Pro W3" w:hAnsi="Times" w:cs="Times"/>
          <w:sz w:val="20"/>
          <w:szCs w:val="20"/>
          <w:lang w:eastAsia="en-US"/>
        </w:rPr>
        <w:t>, m</w:t>
      </w:r>
      <w:r w:rsidR="00772788" w:rsidRPr="00D15602">
        <w:rPr>
          <w:rFonts w:eastAsia="ヒラギノ明朝 Pro W3" w:hAnsi="Times" w:cs="Times"/>
          <w:sz w:val="20"/>
          <w:szCs w:val="20"/>
          <w:lang w:eastAsia="en-US"/>
        </w:rPr>
        <w:t>ü</w:t>
      </w:r>
      <w:r w:rsidR="00772788" w:rsidRPr="00D15602">
        <w:rPr>
          <w:rFonts w:eastAsia="ヒラギノ明朝 Pro W3" w:hAnsi="Times" w:cs="Times"/>
          <w:sz w:val="20"/>
          <w:szCs w:val="20"/>
          <w:lang w:eastAsia="en-US"/>
        </w:rPr>
        <w:t>cbir sebepler veya idareden kaynaklanan nedenlerle i</w:t>
      </w:r>
      <w:r w:rsidR="00772788" w:rsidRPr="00D15602">
        <w:rPr>
          <w:rFonts w:eastAsia="ヒラギノ明朝 Pro W3" w:hAnsi="Times" w:cs="Times"/>
          <w:sz w:val="20"/>
          <w:szCs w:val="20"/>
          <w:lang w:eastAsia="en-US"/>
        </w:rPr>
        <w:t>ş</w:t>
      </w:r>
      <w:r w:rsidR="00772788" w:rsidRPr="00D15602">
        <w:rPr>
          <w:rFonts w:eastAsia="ヒラギノ明朝 Pro W3" w:hAnsi="Times" w:cs="Times"/>
          <w:sz w:val="20"/>
          <w:szCs w:val="20"/>
          <w:lang w:eastAsia="en-US"/>
        </w:rPr>
        <w:t>in bitim tarihinin s</w:t>
      </w:r>
      <w:r w:rsidR="00772788" w:rsidRPr="00D15602">
        <w:rPr>
          <w:rFonts w:eastAsia="ヒラギノ明朝 Pro W3" w:hAnsi="Times" w:cs="Times"/>
          <w:sz w:val="20"/>
          <w:szCs w:val="20"/>
          <w:lang w:eastAsia="en-US"/>
        </w:rPr>
        <w:t>ü</w:t>
      </w:r>
      <w:r w:rsidR="00772788" w:rsidRPr="00D15602">
        <w:rPr>
          <w:rFonts w:eastAsia="ヒラギノ明朝 Pro W3" w:hAnsi="Times" w:cs="Times"/>
          <w:sz w:val="20"/>
          <w:szCs w:val="20"/>
          <w:lang w:eastAsia="en-US"/>
        </w:rPr>
        <w:t>re uzat</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m</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 xml:space="preserve"> verilmek suretiyle uzat</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lmas</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 xml:space="preserve"> halinde, y</w:t>
      </w:r>
      <w:r w:rsidR="00772788" w:rsidRPr="00D15602">
        <w:rPr>
          <w:rFonts w:eastAsia="ヒラギノ明朝 Pro W3" w:hAnsi="Times" w:cs="Times"/>
          <w:sz w:val="20"/>
          <w:szCs w:val="20"/>
          <w:lang w:eastAsia="en-US"/>
        </w:rPr>
        <w:t>ü</w:t>
      </w:r>
      <w:r w:rsidR="00772788" w:rsidRPr="00D15602">
        <w:rPr>
          <w:rFonts w:eastAsia="ヒラギノ明朝 Pro W3" w:hAnsi="Times" w:cs="Times"/>
          <w:sz w:val="20"/>
          <w:szCs w:val="20"/>
          <w:lang w:eastAsia="en-US"/>
        </w:rPr>
        <w:t>r</w:t>
      </w:r>
      <w:r w:rsidR="00772788" w:rsidRPr="00D15602">
        <w:rPr>
          <w:rFonts w:eastAsia="ヒラギノ明朝 Pro W3" w:hAnsi="Times" w:cs="Times"/>
          <w:sz w:val="20"/>
          <w:szCs w:val="20"/>
          <w:lang w:eastAsia="en-US"/>
        </w:rPr>
        <w:t>ü</w:t>
      </w:r>
      <w:r w:rsidR="00772788" w:rsidRPr="00D15602">
        <w:rPr>
          <w:rFonts w:eastAsia="ヒラギノ明朝 Pro W3" w:hAnsi="Times" w:cs="Times"/>
          <w:sz w:val="20"/>
          <w:szCs w:val="20"/>
          <w:lang w:eastAsia="en-US"/>
        </w:rPr>
        <w:t>rl</w:t>
      </w:r>
      <w:r w:rsidR="00772788" w:rsidRPr="00D15602">
        <w:rPr>
          <w:rFonts w:eastAsia="ヒラギノ明朝 Pro W3" w:hAnsi="Times" w:cs="Times"/>
          <w:sz w:val="20"/>
          <w:szCs w:val="20"/>
          <w:lang w:eastAsia="en-US"/>
        </w:rPr>
        <w:t>ü</w:t>
      </w:r>
      <w:r w:rsidR="00772788" w:rsidRPr="00D15602">
        <w:rPr>
          <w:rFonts w:eastAsia="ヒラギノ明朝 Pro W3" w:hAnsi="Times" w:cs="Times"/>
          <w:sz w:val="20"/>
          <w:szCs w:val="20"/>
          <w:lang w:eastAsia="en-US"/>
        </w:rPr>
        <w:t>kte bulunan fiyat fark</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na ili</w:t>
      </w:r>
      <w:r w:rsidR="00772788" w:rsidRPr="00D15602">
        <w:rPr>
          <w:rFonts w:eastAsia="ヒラギノ明朝 Pro W3" w:hAnsi="Times" w:cs="Times"/>
          <w:sz w:val="20"/>
          <w:szCs w:val="20"/>
          <w:lang w:eastAsia="en-US"/>
        </w:rPr>
        <w:t>ş</w:t>
      </w:r>
      <w:r w:rsidR="00772788" w:rsidRPr="00D15602">
        <w:rPr>
          <w:rFonts w:eastAsia="ヒラギノ明朝 Pro W3" w:hAnsi="Times" w:cs="Times"/>
          <w:sz w:val="20"/>
          <w:szCs w:val="20"/>
          <w:lang w:eastAsia="en-US"/>
        </w:rPr>
        <w:t>kin esaslar dikkate al</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narak fiyat fark</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 xml:space="preserve"> hesaplanacakt</w:t>
      </w:r>
      <w:r w:rsidR="00772788" w:rsidRPr="00D15602">
        <w:rPr>
          <w:rFonts w:eastAsia="ヒラギノ明朝 Pro W3" w:hAnsi="Times" w:cs="Times"/>
          <w:sz w:val="20"/>
          <w:szCs w:val="20"/>
          <w:lang w:eastAsia="en-US"/>
        </w:rPr>
        <w:t>ı</w:t>
      </w:r>
      <w:r w:rsidR="00772788" w:rsidRPr="00D15602">
        <w:rPr>
          <w:rFonts w:eastAsia="ヒラギノ明朝 Pro W3" w:hAnsi="Times" w:cs="Times"/>
          <w:sz w:val="20"/>
          <w:szCs w:val="20"/>
          <w:lang w:eastAsia="en-US"/>
        </w:rPr>
        <w:t>r.</w:t>
      </w:r>
      <w:r w:rsidRPr="00D15602">
        <w:rPr>
          <w:rFonts w:eastAsia="ヒラギノ明朝 Pro W3" w:hAnsi="Times" w:cs="Times"/>
          <w:sz w:val="20"/>
          <w:szCs w:val="20"/>
          <w:lang w:eastAsia="en-US"/>
        </w:rPr>
        <w:t>”</w:t>
      </w:r>
    </w:p>
    <w:p w14:paraId="7F60D8AE" w14:textId="77777777" w:rsidR="00AB7AF3" w:rsidRPr="00D15602" w:rsidRDefault="00AB7AF3" w:rsidP="00AB7AF3">
      <w:pPr>
        <w:tabs>
          <w:tab w:val="left" w:pos="566"/>
        </w:tabs>
        <w:spacing w:line="240" w:lineRule="exact"/>
        <w:jc w:val="both"/>
        <w:rPr>
          <w:rFonts w:eastAsia="ヒラギノ明朝 Pro W3" w:hAnsi="Times"/>
          <w:sz w:val="20"/>
          <w:szCs w:val="20"/>
          <w:lang w:eastAsia="en-US"/>
        </w:rPr>
      </w:pPr>
      <w:r w:rsidRPr="00D15602">
        <w:rPr>
          <w:sz w:val="20"/>
          <w:szCs w:val="20"/>
          <w:vertAlign w:val="superscript"/>
        </w:rPr>
        <w:t>25.1</w:t>
      </w:r>
      <w:r w:rsidRPr="00D15602">
        <w:rPr>
          <w:b/>
          <w:sz w:val="20"/>
          <w:szCs w:val="20"/>
        </w:rPr>
        <w:t xml:space="preserve">(Ek:16/07/2011-27996 R.G./30 </w:t>
      </w:r>
      <w:proofErr w:type="spellStart"/>
      <w:r w:rsidRPr="00D15602">
        <w:rPr>
          <w:b/>
          <w:sz w:val="20"/>
          <w:szCs w:val="20"/>
        </w:rPr>
        <w:t>md.</w:t>
      </w:r>
      <w:proofErr w:type="spellEnd"/>
      <w:r w:rsidR="004B1F60" w:rsidRPr="00D15602">
        <w:rPr>
          <w:b/>
          <w:sz w:val="20"/>
          <w:szCs w:val="20"/>
        </w:rPr>
        <w:t>; Değişik: 28/11/2013-28835 R.G. /8 </w:t>
      </w:r>
      <w:proofErr w:type="spellStart"/>
      <w:r w:rsidR="004B1F60" w:rsidRPr="00D15602">
        <w:rPr>
          <w:b/>
          <w:sz w:val="20"/>
          <w:szCs w:val="20"/>
        </w:rPr>
        <w:t>md.</w:t>
      </w:r>
      <w:proofErr w:type="spellEnd"/>
      <w:r w:rsidRPr="00D15602">
        <w:rPr>
          <w:b/>
          <w:sz w:val="20"/>
          <w:szCs w:val="20"/>
        </w:rPr>
        <w:t>)</w:t>
      </w:r>
      <w:r w:rsidRPr="00D15602">
        <w:rPr>
          <w:rFonts w:eastAsia="ヒラギノ明朝 Pro W3" w:hAnsi="Times"/>
          <w:sz w:val="20"/>
          <w:szCs w:val="20"/>
          <w:lang w:eastAsia="en-US"/>
        </w:rPr>
        <w:t xml:space="preserve"> (1) 15.1. maddesinde fiyat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hesaplanaca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 belirtilmesi halinde 15.1.1. maddesi, </w:t>
      </w:r>
      <w:r w:rsidR="001D6994" w:rsidRPr="00D15602">
        <w:rPr>
          <w:rFonts w:eastAsia="ヒラギノ明朝 Pro W3" w:hAnsi="Times"/>
          <w:sz w:val="20"/>
          <w:szCs w:val="20"/>
          <w:lang w:eastAsia="en-US"/>
        </w:rPr>
        <w:t>y</w:t>
      </w:r>
      <w:r w:rsidR="001D6994" w:rsidRPr="00D15602">
        <w:rPr>
          <w:rFonts w:eastAsia="ヒラギノ明朝 Pro W3" w:hAnsi="Times"/>
          <w:sz w:val="20"/>
          <w:szCs w:val="20"/>
          <w:lang w:eastAsia="en-US"/>
        </w:rPr>
        <w:t>ü</w:t>
      </w:r>
      <w:r w:rsidR="001D6994" w:rsidRPr="00D15602">
        <w:rPr>
          <w:rFonts w:eastAsia="ヒラギノ明朝 Pro W3" w:hAnsi="Times"/>
          <w:sz w:val="20"/>
          <w:szCs w:val="20"/>
          <w:lang w:eastAsia="en-US"/>
        </w:rPr>
        <w:t>r</w:t>
      </w:r>
      <w:r w:rsidR="001D6994" w:rsidRPr="00D15602">
        <w:rPr>
          <w:rFonts w:eastAsia="ヒラギノ明朝 Pro W3" w:hAnsi="Times"/>
          <w:sz w:val="20"/>
          <w:szCs w:val="20"/>
          <w:lang w:eastAsia="en-US"/>
        </w:rPr>
        <w:t>ü</w:t>
      </w:r>
      <w:r w:rsidR="001D6994" w:rsidRPr="00D15602">
        <w:rPr>
          <w:rFonts w:eastAsia="ヒラギノ明朝 Pro W3" w:hAnsi="Times"/>
          <w:sz w:val="20"/>
          <w:szCs w:val="20"/>
          <w:lang w:eastAsia="en-US"/>
        </w:rPr>
        <w:t>rl</w:t>
      </w:r>
      <w:r w:rsidR="001D6994" w:rsidRPr="00D15602">
        <w:rPr>
          <w:rFonts w:eastAsia="ヒラギノ明朝 Pro W3" w:hAnsi="Times"/>
          <w:sz w:val="20"/>
          <w:szCs w:val="20"/>
          <w:lang w:eastAsia="en-US"/>
        </w:rPr>
        <w:t>ü</w:t>
      </w:r>
      <w:r w:rsidR="001D6994" w:rsidRPr="00D15602">
        <w:rPr>
          <w:rFonts w:eastAsia="ヒラギノ明朝 Pro W3" w:hAnsi="Times"/>
          <w:sz w:val="20"/>
          <w:szCs w:val="20"/>
          <w:lang w:eastAsia="en-US"/>
        </w:rPr>
        <w:t>kte bulunan fiyat fark</w:t>
      </w:r>
      <w:r w:rsidR="001D6994" w:rsidRPr="00D15602">
        <w:rPr>
          <w:rFonts w:eastAsia="ヒラギノ明朝 Pro W3" w:hAnsi="Times"/>
          <w:sz w:val="20"/>
          <w:szCs w:val="20"/>
          <w:lang w:eastAsia="en-US"/>
        </w:rPr>
        <w:t>ı</w:t>
      </w:r>
      <w:r w:rsidR="001D6994" w:rsidRPr="00D15602">
        <w:rPr>
          <w:rFonts w:eastAsia="ヒラギノ明朝 Pro W3" w:hAnsi="Times"/>
          <w:sz w:val="20"/>
          <w:szCs w:val="20"/>
          <w:lang w:eastAsia="en-US"/>
        </w:rPr>
        <w:t>na ili</w:t>
      </w:r>
      <w:r w:rsidR="001D6994" w:rsidRPr="00D15602">
        <w:rPr>
          <w:rFonts w:eastAsia="ヒラギノ明朝 Pro W3" w:hAnsi="Times"/>
          <w:sz w:val="20"/>
          <w:szCs w:val="20"/>
          <w:lang w:eastAsia="en-US"/>
        </w:rPr>
        <w:t>ş</w:t>
      </w:r>
      <w:r w:rsidR="001D6994" w:rsidRPr="00D15602">
        <w:rPr>
          <w:rFonts w:eastAsia="ヒラギノ明朝 Pro W3" w:hAnsi="Times"/>
          <w:sz w:val="20"/>
          <w:szCs w:val="20"/>
          <w:lang w:eastAsia="en-US"/>
        </w:rPr>
        <w:t>kin esaslar</w:t>
      </w:r>
      <w:r w:rsidRPr="00D15602">
        <w:rPr>
          <w:rFonts w:eastAsia="ヒラギノ明朝 Pro W3" w:hAnsi="Times"/>
          <w:sz w:val="20"/>
          <w:szCs w:val="20"/>
          <w:lang w:eastAsia="en-US"/>
        </w:rPr>
        <w:t xml:space="preserve"> dikkate al</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narak idare taraf</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ndan d</w:t>
      </w:r>
      <w:r w:rsidRPr="00D15602">
        <w:rPr>
          <w:rFonts w:eastAsia="ヒラギノ明朝 Pro W3" w:hAnsi="Times" w:cs="Times"/>
          <w:sz w:val="20"/>
          <w:szCs w:val="20"/>
          <w:lang w:eastAsia="en-US"/>
        </w:rPr>
        <w:t>ü</w:t>
      </w:r>
      <w:r w:rsidRPr="00D15602">
        <w:rPr>
          <w:rFonts w:eastAsia="ヒラギノ明朝 Pro W3" w:hAnsi="Times"/>
          <w:sz w:val="20"/>
          <w:szCs w:val="20"/>
          <w:lang w:eastAsia="en-US"/>
        </w:rPr>
        <w:t>zenlenecektir.</w:t>
      </w:r>
    </w:p>
    <w:p w14:paraId="41659335" w14:textId="77777777" w:rsidR="00AB7AF3" w:rsidRPr="00D15602" w:rsidRDefault="00AB7AF3" w:rsidP="00AB7AF3">
      <w:pPr>
        <w:tabs>
          <w:tab w:val="left" w:pos="566"/>
        </w:tabs>
        <w:spacing w:line="240" w:lineRule="exact"/>
        <w:jc w:val="both"/>
        <w:rPr>
          <w:rFonts w:eastAsia="ヒラギノ明朝 Pro W3" w:hAnsi="Times"/>
          <w:sz w:val="20"/>
          <w:szCs w:val="20"/>
          <w:lang w:eastAsia="en-US"/>
        </w:rPr>
      </w:pPr>
      <w:r w:rsidRPr="00D15602">
        <w:rPr>
          <w:rFonts w:eastAsia="ヒラギノ明朝 Pro W3" w:hAnsi="Times"/>
          <w:sz w:val="20"/>
          <w:szCs w:val="20"/>
          <w:lang w:eastAsia="en-US"/>
        </w:rPr>
        <w:t>(2) 15.1. maddesinde fiyat fark</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 hesaplanmayaca</w:t>
      </w:r>
      <w:r w:rsidRPr="00D15602">
        <w:rPr>
          <w:rFonts w:eastAsia="ヒラギノ明朝 Pro W3" w:hAnsi="Times" w:cs="Times"/>
          <w:sz w:val="20"/>
          <w:szCs w:val="20"/>
          <w:lang w:eastAsia="en-US"/>
        </w:rPr>
        <w:t>ğı</w:t>
      </w:r>
      <w:r w:rsidRPr="00D15602">
        <w:rPr>
          <w:rFonts w:eastAsia="ヒラギノ明朝 Pro W3" w:hAnsi="Times"/>
          <w:sz w:val="20"/>
          <w:szCs w:val="20"/>
          <w:lang w:eastAsia="en-US"/>
        </w:rPr>
        <w:t>n</w:t>
      </w:r>
      <w:r w:rsidRPr="00D15602">
        <w:rPr>
          <w:rFonts w:eastAsia="ヒラギノ明朝 Pro W3" w:hAnsi="Times" w:cs="Times"/>
          <w:sz w:val="20"/>
          <w:szCs w:val="20"/>
          <w:lang w:eastAsia="en-US"/>
        </w:rPr>
        <w:t>ı</w:t>
      </w:r>
      <w:r w:rsidRPr="00D15602">
        <w:rPr>
          <w:rFonts w:eastAsia="ヒラギノ明朝 Pro W3" w:hAnsi="Times"/>
          <w:sz w:val="20"/>
          <w:szCs w:val="20"/>
          <w:lang w:eastAsia="en-US"/>
        </w:rPr>
        <w:t xml:space="preserve">n belirtilmesi halinde </w:t>
      </w:r>
      <w:r w:rsidRPr="00D15602">
        <w:rPr>
          <w:rFonts w:eastAsia="ヒラギノ明朝 Pro W3" w:hAnsi="Times" w:cs="Times"/>
          <w:sz w:val="20"/>
          <w:szCs w:val="20"/>
          <w:lang w:eastAsia="en-US"/>
        </w:rPr>
        <w:t>“</w:t>
      </w:r>
      <w:r w:rsidRPr="00D15602">
        <w:rPr>
          <w:rFonts w:eastAsia="ヒラギノ明朝 Pro W3" w:hAnsi="Times"/>
          <w:sz w:val="20"/>
          <w:szCs w:val="20"/>
          <w:lang w:eastAsia="en-US"/>
        </w:rPr>
        <w:t>15.1.1. Bu madde bo</w:t>
      </w:r>
      <w:r w:rsidRPr="00D15602">
        <w:rPr>
          <w:rFonts w:eastAsia="ヒラギノ明朝 Pro W3" w:hAnsi="Times" w:cs="Times"/>
          <w:sz w:val="20"/>
          <w:szCs w:val="20"/>
          <w:lang w:eastAsia="en-US"/>
        </w:rPr>
        <w:t>ş</w:t>
      </w:r>
      <w:r w:rsidRPr="00D15602">
        <w:rPr>
          <w:rFonts w:eastAsia="ヒラギノ明朝 Pro W3" w:hAnsi="Times"/>
          <w:sz w:val="20"/>
          <w:szCs w:val="20"/>
          <w:lang w:eastAsia="en-US"/>
        </w:rPr>
        <w:t xml:space="preserve"> b</w:t>
      </w:r>
      <w:r w:rsidRPr="00D15602">
        <w:rPr>
          <w:rFonts w:eastAsia="ヒラギノ明朝 Pro W3" w:hAnsi="Times"/>
          <w:sz w:val="20"/>
          <w:szCs w:val="20"/>
          <w:lang w:eastAsia="en-US"/>
        </w:rPr>
        <w:t>ı</w:t>
      </w:r>
      <w:r w:rsidRPr="00D15602">
        <w:rPr>
          <w:rFonts w:eastAsia="ヒラギノ明朝 Pro W3" w:hAnsi="Times"/>
          <w:sz w:val="20"/>
          <w:szCs w:val="20"/>
          <w:lang w:eastAsia="en-US"/>
        </w:rPr>
        <w:t>rak</w:t>
      </w:r>
      <w:r w:rsidRPr="00D15602">
        <w:rPr>
          <w:rFonts w:eastAsia="ヒラギノ明朝 Pro W3" w:hAnsi="Times"/>
          <w:sz w:val="20"/>
          <w:szCs w:val="20"/>
          <w:lang w:eastAsia="en-US"/>
        </w:rPr>
        <w:t>ı</w:t>
      </w:r>
      <w:r w:rsidRPr="00D15602">
        <w:rPr>
          <w:rFonts w:eastAsia="ヒラギノ明朝 Pro W3" w:hAnsi="Times"/>
          <w:sz w:val="20"/>
          <w:szCs w:val="20"/>
          <w:lang w:eastAsia="en-US"/>
        </w:rPr>
        <w:t>lm</w:t>
      </w:r>
      <w:r w:rsidRPr="00D15602">
        <w:rPr>
          <w:rFonts w:eastAsia="ヒラギノ明朝 Pro W3" w:hAnsi="Times"/>
          <w:sz w:val="20"/>
          <w:szCs w:val="20"/>
          <w:lang w:eastAsia="en-US"/>
        </w:rPr>
        <w:t>ış</w:t>
      </w:r>
      <w:r w:rsidRPr="00D15602">
        <w:rPr>
          <w:rFonts w:eastAsia="ヒラギノ明朝 Pro W3" w:hAnsi="Times"/>
          <w:sz w:val="20"/>
          <w:szCs w:val="20"/>
          <w:lang w:eastAsia="en-US"/>
        </w:rPr>
        <w:t>t</w:t>
      </w:r>
      <w:r w:rsidRPr="00D15602">
        <w:rPr>
          <w:rFonts w:eastAsia="ヒラギノ明朝 Pro W3" w:hAnsi="Times"/>
          <w:sz w:val="20"/>
          <w:szCs w:val="20"/>
          <w:lang w:eastAsia="en-US"/>
        </w:rPr>
        <w:t>ı</w:t>
      </w:r>
      <w:r w:rsidRPr="00D15602">
        <w:rPr>
          <w:rFonts w:eastAsia="ヒラギノ明朝 Pro W3" w:hAnsi="Times"/>
          <w:sz w:val="20"/>
          <w:szCs w:val="20"/>
          <w:lang w:eastAsia="en-US"/>
        </w:rPr>
        <w:t>r.</w:t>
      </w:r>
      <w:r w:rsidRPr="00D15602">
        <w:rPr>
          <w:rFonts w:eastAsia="ヒラギノ明朝 Pro W3" w:hAnsi="Times"/>
          <w:sz w:val="20"/>
          <w:szCs w:val="20"/>
          <w:lang w:eastAsia="en-US"/>
        </w:rPr>
        <w:t>”</w:t>
      </w:r>
      <w:r w:rsidR="006F507E" w:rsidRPr="00D15602">
        <w:rPr>
          <w:rFonts w:eastAsia="ヒラギノ明朝 Pro W3" w:hAnsi="Times"/>
          <w:sz w:val="20"/>
          <w:szCs w:val="20"/>
          <w:lang w:eastAsia="en-US"/>
        </w:rPr>
        <w:t xml:space="preserve"> yaz</w:t>
      </w:r>
      <w:r w:rsidR="006F507E" w:rsidRPr="00D15602">
        <w:rPr>
          <w:rFonts w:eastAsia="ヒラギノ明朝 Pro W3" w:hAnsi="Times"/>
          <w:sz w:val="20"/>
          <w:szCs w:val="20"/>
          <w:lang w:eastAsia="en-US"/>
        </w:rPr>
        <w:t>ı</w:t>
      </w:r>
      <w:r w:rsidR="006F507E" w:rsidRPr="00D15602">
        <w:rPr>
          <w:rFonts w:eastAsia="ヒラギノ明朝 Pro W3" w:hAnsi="Times"/>
          <w:sz w:val="20"/>
          <w:szCs w:val="20"/>
          <w:lang w:eastAsia="en-US"/>
        </w:rPr>
        <w:t>lacakt</w:t>
      </w:r>
      <w:r w:rsidR="006F507E" w:rsidRPr="00D15602">
        <w:rPr>
          <w:rFonts w:eastAsia="ヒラギノ明朝 Pro W3" w:hAnsi="Times"/>
          <w:sz w:val="20"/>
          <w:szCs w:val="20"/>
          <w:lang w:eastAsia="en-US"/>
        </w:rPr>
        <w:t>ı</w:t>
      </w:r>
      <w:r w:rsidR="006F507E" w:rsidRPr="00D15602">
        <w:rPr>
          <w:rFonts w:eastAsia="ヒラギノ明朝 Pro W3" w:hAnsi="Times"/>
          <w:sz w:val="20"/>
          <w:szCs w:val="20"/>
          <w:lang w:eastAsia="en-US"/>
        </w:rPr>
        <w:t>r.</w:t>
      </w:r>
    </w:p>
  </w:footnote>
  <w:footnote w:id="26">
    <w:p w14:paraId="70CD25CD" w14:textId="77777777" w:rsidR="00170A6D" w:rsidRPr="00D15602" w:rsidRDefault="00170A6D" w:rsidP="001A159E">
      <w:pPr>
        <w:jc w:val="both"/>
        <w:rPr>
          <w:sz w:val="20"/>
          <w:szCs w:val="20"/>
        </w:rPr>
      </w:pPr>
      <w:r w:rsidRPr="00D15602">
        <w:rPr>
          <w:rStyle w:val="DipnotBavurusu"/>
          <w:sz w:val="20"/>
          <w:szCs w:val="20"/>
        </w:rPr>
        <w:footnoteRef/>
      </w:r>
      <w:r w:rsidRPr="00D15602">
        <w:rPr>
          <w:b/>
          <w:sz w:val="20"/>
          <w:szCs w:val="20"/>
        </w:rPr>
        <w:t xml:space="preserve">(Değişik:16/07/2011-27996 R.G./31 </w:t>
      </w:r>
      <w:proofErr w:type="spellStart"/>
      <w:r w:rsidRPr="00D15602">
        <w:rPr>
          <w:b/>
          <w:sz w:val="20"/>
          <w:szCs w:val="20"/>
        </w:rPr>
        <w:t>md.</w:t>
      </w:r>
      <w:proofErr w:type="spellEnd"/>
      <w:r w:rsidRPr="00D15602">
        <w:rPr>
          <w:b/>
          <w:sz w:val="20"/>
          <w:szCs w:val="20"/>
        </w:rPr>
        <w:t xml:space="preserve">) </w:t>
      </w:r>
      <w:r w:rsidRPr="00D15602">
        <w:rPr>
          <w:sz w:val="20"/>
          <w:szCs w:val="20"/>
        </w:rPr>
        <w:t>(1) İdari Şartnamede isteklilerden alt yüklenicilere yaptırmayı düşündükleri işleri belirtmeleri öngörülmüşse madde 16.1’de, ad, ticaret unvanı ve tebligata esas açık adresleri ile üstlendikleri işler sırasıyla gösterilecektir.</w:t>
      </w:r>
    </w:p>
    <w:p w14:paraId="0930299B" w14:textId="77777777" w:rsidR="00170A6D" w:rsidRPr="00D15602" w:rsidRDefault="00170A6D" w:rsidP="001A159E">
      <w:pPr>
        <w:pStyle w:val="DipnotMetni"/>
        <w:jc w:val="both"/>
      </w:pPr>
      <w:r w:rsidRPr="00D15602">
        <w:t>(2) İdari Şartnamede isteklilerden alt yüklenicilere yaptırmayı düşündükleri işleri belirtmelerinin istenmemesi durumunda, madde 16.1 aşağıdaki şekilde düzenlenecektir:</w:t>
      </w:r>
    </w:p>
    <w:p w14:paraId="17B8C3CD" w14:textId="77777777" w:rsidR="00170A6D" w:rsidRPr="00D15602" w:rsidRDefault="00170A6D" w:rsidP="001A159E">
      <w:pPr>
        <w:pStyle w:val="DipnotMetni"/>
        <w:spacing w:after="120"/>
        <w:jc w:val="both"/>
      </w:pPr>
      <w:r w:rsidRPr="00D15602">
        <w:t>“Danışman işin bir kısmını İdarenin iznini alarak alt yükleniciye yaptırabilir.</w:t>
      </w:r>
    </w:p>
  </w:footnote>
  <w:footnote w:id="27">
    <w:p w14:paraId="263C548F" w14:textId="77777777" w:rsidR="00170A6D" w:rsidRPr="00D15602" w:rsidRDefault="00170A6D" w:rsidP="006773F9">
      <w:pPr>
        <w:jc w:val="both"/>
        <w:rPr>
          <w:sz w:val="20"/>
          <w:szCs w:val="20"/>
        </w:rPr>
      </w:pPr>
      <w:r w:rsidRPr="00D15602">
        <w:rPr>
          <w:rStyle w:val="DipnotBavurusu"/>
          <w:sz w:val="20"/>
          <w:szCs w:val="20"/>
        </w:rPr>
        <w:footnoteRef/>
      </w:r>
      <w:r w:rsidRPr="00D15602">
        <w:rPr>
          <w:b/>
          <w:sz w:val="20"/>
          <w:szCs w:val="20"/>
        </w:rPr>
        <w:t>(Değişik: 03/07/2009-27277 R.G. / 36 </w:t>
      </w:r>
      <w:proofErr w:type="spellStart"/>
      <w:r w:rsidRPr="00D15602">
        <w:rPr>
          <w:b/>
          <w:sz w:val="20"/>
          <w:szCs w:val="20"/>
        </w:rPr>
        <w:t>md.</w:t>
      </w:r>
      <w:proofErr w:type="spellEnd"/>
      <w:r w:rsidRPr="00D15602">
        <w:rPr>
          <w:b/>
          <w:sz w:val="20"/>
          <w:szCs w:val="20"/>
        </w:rPr>
        <w:t>) </w:t>
      </w:r>
      <w:r w:rsidRPr="00D15602">
        <w:rPr>
          <w:sz w:val="20"/>
          <w:szCs w:val="20"/>
        </w:rPr>
        <w:t>Bu madde aşağıda belirtilen açıklamalara uygun olarak İdare tarafından düzenlenecektir:</w:t>
      </w:r>
    </w:p>
    <w:p w14:paraId="7384B78E" w14:textId="77777777" w:rsidR="00170A6D" w:rsidRPr="00D15602" w:rsidRDefault="00170A6D" w:rsidP="006773F9">
      <w:pPr>
        <w:jc w:val="both"/>
        <w:rPr>
          <w:sz w:val="20"/>
          <w:szCs w:val="20"/>
        </w:rPr>
      </w:pPr>
      <w:r w:rsidRPr="00D15602">
        <w:rPr>
          <w:sz w:val="20"/>
          <w:szCs w:val="20"/>
        </w:rPr>
        <w:t xml:space="preserve">(1) Kısmi kabul öngörülmeyen işlerde, yüklenicinin işi süresinde bitirmemesi durumunda, İdare tarafından en az on gün süreli yazılı ihtar yapılarak gecikilen her takvim günü için kesilecek ceza miktarı sözleşme bedelinin % 1’ini geçmemek üzere oran olarak belirtilecektir. Ancak, gecikmeden kaynaklanan aykırılığın işin niteliği gereği giderilmesinin mümkün olmadığı hallerde, 4735 sayılı Kanunun 20 </w:t>
      </w:r>
      <w:proofErr w:type="spellStart"/>
      <w:r w:rsidRPr="00D15602">
        <w:rPr>
          <w:sz w:val="20"/>
          <w:szCs w:val="20"/>
        </w:rPr>
        <w:t>nci</w:t>
      </w:r>
      <w:proofErr w:type="spellEnd"/>
      <w:r w:rsidRPr="00D15602">
        <w:rPr>
          <w:sz w:val="20"/>
          <w:szCs w:val="20"/>
        </w:rPr>
        <w:t xml:space="preserve"> maddesinin (b) bendine göre protesto çekmeye gerek kalmaksızın sözleşmenin idarece feshedilebileceği, sözleşmenin feshedilmemesi halinde ise sözleşme bedelinin % 1’ini geçmemek üzere idarece bu maddede belirlenecek oranda ceza uygulanacağı hususuna maddede yer verilecektir.</w:t>
      </w:r>
    </w:p>
    <w:p w14:paraId="4582B8F9" w14:textId="77777777" w:rsidR="00170A6D" w:rsidRPr="00D15602" w:rsidRDefault="00170A6D" w:rsidP="006773F9">
      <w:pPr>
        <w:jc w:val="both"/>
        <w:rPr>
          <w:sz w:val="20"/>
          <w:szCs w:val="20"/>
        </w:rPr>
      </w:pPr>
      <w:r w:rsidRPr="00D15602">
        <w:rPr>
          <w:sz w:val="20"/>
          <w:szCs w:val="20"/>
        </w:rPr>
        <w:t xml:space="preserve">(2) Kısmi kabul öngörülen işlerde, yüklenicinin işin kısmi kabule konu olan kısmını süresinde tamamlamaması durumunda, İdare tarafından en az on gün süreli yazılı ihtar yapılarak gecikilen her takvim günü için kesilecek ceza miktarı süresinde tamamlanmayan kısmın bedelinin % 1’ini geçmemek üzere oran olarak belirtilecektir. Ancak, gecikmeden kaynaklanan aykırılığın işin niteliği gereği giderilmesinin mümkün olmadığı hallerde, 4735 sayılı Kanunun 20 </w:t>
      </w:r>
      <w:proofErr w:type="spellStart"/>
      <w:r w:rsidRPr="00D15602">
        <w:rPr>
          <w:sz w:val="20"/>
          <w:szCs w:val="20"/>
        </w:rPr>
        <w:t>nci</w:t>
      </w:r>
      <w:proofErr w:type="spellEnd"/>
      <w:r w:rsidRPr="00D15602">
        <w:rPr>
          <w:sz w:val="20"/>
          <w:szCs w:val="20"/>
        </w:rPr>
        <w:t xml:space="preserve"> maddesinin (b) bendine göre protesto çekmeye gerek kalmaksızın sözleşmenin idarece feshedilebileceği, sözleşmenin feshedilmemesi halinde ise sözleşme bedelinin % 1’ini geçmemek üzere idarece bu maddede belirlenecek oranda ceza uygulanacağı hususuna maddede yer verilecektir.</w:t>
      </w:r>
    </w:p>
    <w:p w14:paraId="42FF01FF" w14:textId="77777777" w:rsidR="00170A6D" w:rsidRPr="00D15602" w:rsidRDefault="00170A6D" w:rsidP="006773F9">
      <w:pPr>
        <w:jc w:val="both"/>
        <w:rPr>
          <w:sz w:val="20"/>
          <w:szCs w:val="20"/>
        </w:rPr>
      </w:pPr>
      <w:r w:rsidRPr="00D15602">
        <w:rPr>
          <w:sz w:val="20"/>
          <w:szCs w:val="20"/>
        </w:rPr>
        <w:t xml:space="preserve">(3) Kısmi kabul yapılıp yapılmayacağına bakılmaksızın; işin özelliği gereği sürekli tekrar eden işlerde, işin tekrar eden kısımlarının sözleşmeye uygun olarak gerçekleştirilmemesi halinde, idarece her bir aykırılık için ayrı ayrı uygulanmak üzere kesilecek ceza miktarı sözleşme bedelinin % 1’ini geçmemek üzere oran olarak belirtilecektir. </w:t>
      </w:r>
      <w:proofErr w:type="gramStart"/>
      <w:r w:rsidRPr="00D15602">
        <w:rPr>
          <w:sz w:val="20"/>
          <w:szCs w:val="20"/>
        </w:rPr>
        <w:t xml:space="preserve">Ayrıca, bu aykırılıkların ardı ardına veya aralıklı olarak gerçekleştirilmek suretiyle belli bir sayıya ulaşması durumunda, yukarıda öngörülen ceza uygulanmakla birlikte 4735 sayılı Kanunun 20 </w:t>
      </w:r>
      <w:proofErr w:type="spellStart"/>
      <w:r w:rsidRPr="00D15602">
        <w:rPr>
          <w:sz w:val="20"/>
          <w:szCs w:val="20"/>
        </w:rPr>
        <w:t>nci</w:t>
      </w:r>
      <w:proofErr w:type="spellEnd"/>
      <w:r w:rsidRPr="00D15602">
        <w:rPr>
          <w:sz w:val="20"/>
          <w:szCs w:val="20"/>
        </w:rPr>
        <w:t xml:space="preserve"> maddesinin (b) bendine göre protesto çekmeye gerek kalmaksızın sözleşmenin feshedileceği hususu ile sözleşmenin bu şekilde feshedilebilmesi için gerekli olan aykırılık sayısı (iki veya daha fazla) idarece belirlenerek bu maddede yazılacaktır. </w:t>
      </w:r>
      <w:proofErr w:type="gramEnd"/>
      <w:r w:rsidRPr="00D15602">
        <w:rPr>
          <w:sz w:val="20"/>
          <w:szCs w:val="20"/>
        </w:rPr>
        <w:t>Ancak ağır aykırılık hallerinde, bu aykırılık halleri maddede belirtilmek kaydıyla, aykırılık bir defa gerçekleşmiş olsa dahi yukarıda öngörülen şekilde sözleşmenin feshedilebileceği hususuna da idarece gerek görülmesi halinde bu maddede yer verilecektir.</w:t>
      </w:r>
    </w:p>
    <w:p w14:paraId="4BFC6FCC" w14:textId="77777777" w:rsidR="00170A6D" w:rsidRPr="00D15602" w:rsidRDefault="00170A6D" w:rsidP="006773F9">
      <w:pPr>
        <w:jc w:val="both"/>
        <w:rPr>
          <w:sz w:val="20"/>
          <w:szCs w:val="20"/>
        </w:rPr>
      </w:pPr>
      <w:proofErr w:type="gramStart"/>
      <w:r w:rsidRPr="00D15602">
        <w:rPr>
          <w:sz w:val="20"/>
          <w:szCs w:val="20"/>
        </w:rPr>
        <w:t xml:space="preserve">(4) İşin tamamının ya da kısmi kabule konu olan kısmının süresinde bitirilmemesi veya işin tekrar eden kısımlarının sözleşmeye uygun olarak gerçekleştirilmemesi halleri hariç, idarece gerek görülüyorsa diğer sözleşmeye aykırılık hallerinin neler olduğu belirlenecek ve bu aykırılıkların gerçekleşmesi durumunda İdare tarafından en az on gün süreli yazılı ihtar yapılarak gecikilen her takvim günü için kesilecek ceza miktarı sözleşme bedelinin % 1’ini geçmemek üzere oran olarak belirtilecektir. </w:t>
      </w:r>
      <w:proofErr w:type="gramEnd"/>
      <w:r w:rsidRPr="00D15602">
        <w:rPr>
          <w:sz w:val="20"/>
          <w:szCs w:val="20"/>
        </w:rPr>
        <w:t xml:space="preserve">Ancak, söz konusu aykırılığın işin niteliği gereği giderilmesinin mümkün olmadığı hallerde, 4735 sayılı Kanunun 20 </w:t>
      </w:r>
      <w:proofErr w:type="spellStart"/>
      <w:r w:rsidRPr="00D15602">
        <w:rPr>
          <w:sz w:val="20"/>
          <w:szCs w:val="20"/>
        </w:rPr>
        <w:t>nci</w:t>
      </w:r>
      <w:proofErr w:type="spellEnd"/>
      <w:r w:rsidRPr="00D15602">
        <w:rPr>
          <w:sz w:val="20"/>
          <w:szCs w:val="20"/>
        </w:rPr>
        <w:t xml:space="preserve"> maddesinin (b) bendine göre protesto çekmeye gerek kalmaksızın sözleşmenin idarece feshedilebileceği, sözleşmenin feshedilmemesi halinde ise sözleşme bedelinin % 1’ini geçmemek üzere idarece bu maddede belirlenecek oranda ceza uygulanacağı hususuna maddede yer verilecektir.</w:t>
      </w:r>
    </w:p>
    <w:p w14:paraId="2E59CEFC" w14:textId="77777777" w:rsidR="00170A6D" w:rsidRPr="00D15602" w:rsidRDefault="00170A6D" w:rsidP="006773F9">
      <w:pPr>
        <w:pStyle w:val="DipnotMetni"/>
        <w:spacing w:after="120"/>
        <w:jc w:val="both"/>
      </w:pPr>
      <w:r w:rsidRPr="00D15602">
        <w:t>(5) İdare tarafından kesilecek cezanın toplam tutarının, hiçbir durumda, sözleşme bedelinin % 30’unu geçmeyeceği hususu da bu maddede belirtilecektir.</w:t>
      </w:r>
    </w:p>
  </w:footnote>
  <w:footnote w:id="28">
    <w:p w14:paraId="46666646" w14:textId="77777777" w:rsidR="00170A6D" w:rsidRPr="00D15602" w:rsidRDefault="00170A6D" w:rsidP="00E22398">
      <w:pPr>
        <w:spacing w:after="120"/>
        <w:jc w:val="both"/>
        <w:rPr>
          <w:sz w:val="20"/>
          <w:szCs w:val="20"/>
        </w:rPr>
      </w:pPr>
      <w:r w:rsidRPr="00D15602">
        <w:rPr>
          <w:rStyle w:val="DipnotBavurusu"/>
          <w:sz w:val="20"/>
          <w:szCs w:val="20"/>
        </w:rPr>
        <w:footnoteRef/>
      </w:r>
      <w:r w:rsidRPr="00D15602">
        <w:rPr>
          <w:sz w:val="20"/>
          <w:szCs w:val="20"/>
        </w:rPr>
        <w:t xml:space="preserve"> Birim fiyat sözleşmelerde buraya aşağıdaki hüküm yazılacaktır:</w:t>
      </w:r>
    </w:p>
    <w:p w14:paraId="616E6544" w14:textId="77777777" w:rsidR="00170A6D" w:rsidRPr="00D15602" w:rsidRDefault="00170A6D" w:rsidP="00E22398">
      <w:pPr>
        <w:spacing w:after="120"/>
        <w:jc w:val="both"/>
        <w:rPr>
          <w:sz w:val="20"/>
          <w:szCs w:val="20"/>
        </w:rPr>
      </w:pPr>
      <w:r w:rsidRPr="00D15602">
        <w:rPr>
          <w:sz w:val="20"/>
          <w:szCs w:val="20"/>
        </w:rPr>
        <w:t xml:space="preserve">“Sözleşmenin 51 </w:t>
      </w:r>
      <w:proofErr w:type="spellStart"/>
      <w:r w:rsidRPr="00D15602">
        <w:rPr>
          <w:sz w:val="20"/>
          <w:szCs w:val="20"/>
        </w:rPr>
        <w:t>nci</w:t>
      </w:r>
      <w:proofErr w:type="spellEnd"/>
      <w:r w:rsidRPr="00D15602">
        <w:rPr>
          <w:sz w:val="20"/>
          <w:szCs w:val="20"/>
        </w:rPr>
        <w:t xml:space="preserve"> maddesi gereğince ilave işler nedeniyle iş artışının ortaya çıkması halinde işin süresi, bu artışla orantılı olarak işin ilgili kısmı veya tamamı için uzatılır.” </w:t>
      </w:r>
    </w:p>
  </w:footnote>
  <w:footnote w:id="29">
    <w:p w14:paraId="632FD9BD" w14:textId="77777777" w:rsidR="00170A6D" w:rsidRPr="00D15602" w:rsidRDefault="00170A6D" w:rsidP="00E22398">
      <w:pPr>
        <w:pStyle w:val="DipnotMetni"/>
        <w:spacing w:after="120"/>
        <w:jc w:val="both"/>
      </w:pPr>
      <w:r w:rsidRPr="00D15602">
        <w:rPr>
          <w:rStyle w:val="DipnotBavurusu"/>
        </w:rPr>
        <w:footnoteRef/>
      </w:r>
      <w:r w:rsidRPr="00D15602">
        <w:t>İşin yürütülmesi sırasında Danışman ile birlikte Kontrol Teşkilatı tarafından tutulması öngörülecek kayıt ve tutanaklar belirtilecektir.</w:t>
      </w:r>
    </w:p>
  </w:footnote>
  <w:footnote w:id="30">
    <w:p w14:paraId="3DC1010D" w14:textId="77777777" w:rsidR="00170A6D" w:rsidRPr="00D15602" w:rsidRDefault="00170A6D" w:rsidP="00E22398">
      <w:pPr>
        <w:pStyle w:val="DipnotMetni"/>
        <w:spacing w:after="120"/>
        <w:jc w:val="both"/>
      </w:pPr>
      <w:r w:rsidRPr="00D15602">
        <w:rPr>
          <w:rStyle w:val="DipnotBavurusu"/>
        </w:rPr>
        <w:footnoteRef/>
      </w:r>
      <w:r w:rsidRPr="00D15602">
        <w:t xml:space="preserve"> İdare, Sözleşme Hükümleri çerçevesinde Danışman tarafından üstlenilen bir hizmetin konusu olan ya da hizmetin ifası sırasında veya ifası nedeniyle meydana getirilen ürünler üzerindeki fikri ve sınai haklar ile marka, patent, endüstriyel tasarımlar, faydalı modeller, yarı iletken topoğrafyalar (</w:t>
      </w:r>
      <w:proofErr w:type="spellStart"/>
      <w:r w:rsidRPr="00D15602">
        <w:t>chip’ler</w:t>
      </w:r>
      <w:proofErr w:type="spellEnd"/>
      <w:r w:rsidRPr="00D15602">
        <w:t xml:space="preserve">), dijital iletişim, ticaret unvanları ile diğer ad ve işaretler, coğrafi ad ve işaretler, açıklanmamış bilgiler ve benzeri fikri ve sınai mülkiyet konusu haklardan hangisi veya hangilerine, ne kadar süreyle ve ne gibi şartlarla sahip olacağını, ilgili mevzuat hükümlerini dikkate alarak, kendi istek ve ihtiyaçları doğrultusunda ve duraksamaya yer bırakmayacak şekilde burada düzenleyecektir. </w:t>
      </w:r>
    </w:p>
  </w:footnote>
  <w:footnote w:id="31">
    <w:p w14:paraId="30521DF3" w14:textId="77777777" w:rsidR="00170A6D" w:rsidRPr="00D15602" w:rsidRDefault="00170A6D" w:rsidP="00E22398">
      <w:pPr>
        <w:pStyle w:val="DipnotMetni"/>
        <w:spacing w:after="120"/>
        <w:jc w:val="both"/>
      </w:pPr>
      <w:r w:rsidRPr="00D15602">
        <w:rPr>
          <w:rStyle w:val="DipnotBavurusu"/>
        </w:rPr>
        <w:footnoteRef/>
      </w:r>
      <w:r w:rsidRPr="00D15602">
        <w:t xml:space="preserve"> (1) İdare tarafından öngörülmesi halinde, bu maddede iş ve işyerlerinin sigortalanmasına ilişkin sorumluluğun kime ait olacağı hususu ile işin nitelik ve özelliğine göre, sigorta türleri ve teminat kapsam ve limitlerini </w:t>
      </w:r>
      <w:proofErr w:type="spellStart"/>
      <w:r w:rsidRPr="00D15602">
        <w:t>tereddüte</w:t>
      </w:r>
      <w:proofErr w:type="spellEnd"/>
      <w:r w:rsidRPr="00D15602">
        <w:t xml:space="preserve"> yer bırakmayacak şekilde burada belirtilecek. </w:t>
      </w:r>
      <w:proofErr w:type="gramStart"/>
      <w:r w:rsidRPr="00D15602">
        <w:t>ve</w:t>
      </w:r>
      <w:proofErr w:type="gramEnd"/>
      <w:r w:rsidRPr="00D15602">
        <w:t xml:space="preserve"> maddeye aşağıdaki bentler eklenecektir.</w:t>
      </w:r>
    </w:p>
    <w:p w14:paraId="5953BF07" w14:textId="77777777" w:rsidR="00170A6D" w:rsidRPr="00D15602" w:rsidRDefault="00170A6D" w:rsidP="00DD2C57">
      <w:pPr>
        <w:spacing w:after="120"/>
        <w:jc w:val="both"/>
        <w:rPr>
          <w:sz w:val="20"/>
          <w:szCs w:val="20"/>
        </w:rPr>
      </w:pPr>
      <w:r w:rsidRPr="00D15602">
        <w:rPr>
          <w:b/>
          <w:sz w:val="20"/>
          <w:szCs w:val="20"/>
        </w:rPr>
        <w:t>“</w:t>
      </w:r>
      <w:r w:rsidRPr="00D15602">
        <w:rPr>
          <w:sz w:val="20"/>
          <w:szCs w:val="20"/>
        </w:rPr>
        <w:t>32.2.2.</w:t>
      </w:r>
      <w:r w:rsidRPr="00D15602">
        <w:rPr>
          <w:b/>
          <w:sz w:val="20"/>
          <w:szCs w:val="20"/>
        </w:rPr>
        <w:t> </w:t>
      </w:r>
      <w:r w:rsidRPr="00D15602">
        <w:rPr>
          <w:sz w:val="20"/>
          <w:szCs w:val="20"/>
        </w:rPr>
        <w:t>Kıymetlerin tam değer üzerinden sigorta ettirilmesi zorunlu olup düzenlenen poliçelerde; İdarenin işveren sıfatıyla, Danışmanın ise işi gerçekleştiren sıfatıyla ve varsa alt yüklenicilerin yer alması gereklidir.</w:t>
      </w:r>
    </w:p>
    <w:p w14:paraId="7CD461E1" w14:textId="77777777" w:rsidR="00170A6D" w:rsidRPr="00D15602" w:rsidRDefault="00170A6D" w:rsidP="00DD2C57">
      <w:pPr>
        <w:spacing w:after="120"/>
        <w:jc w:val="both"/>
        <w:rPr>
          <w:sz w:val="20"/>
          <w:szCs w:val="20"/>
        </w:rPr>
      </w:pPr>
      <w:r w:rsidRPr="00D15602">
        <w:rPr>
          <w:sz w:val="20"/>
          <w:szCs w:val="20"/>
        </w:rPr>
        <w:t>32.2.3. Tüm sigorta limitleri işe başlama tarihinin yıldönümünde güncel değerlere yükseltilecektir.</w:t>
      </w:r>
    </w:p>
    <w:p w14:paraId="7ABBFBFB" w14:textId="77777777" w:rsidR="00170A6D" w:rsidRPr="00D15602" w:rsidRDefault="00170A6D" w:rsidP="00DD2C57">
      <w:pPr>
        <w:spacing w:after="120"/>
        <w:jc w:val="both"/>
        <w:rPr>
          <w:sz w:val="20"/>
          <w:szCs w:val="20"/>
        </w:rPr>
      </w:pPr>
      <w:r w:rsidRPr="00D15602">
        <w:rPr>
          <w:sz w:val="20"/>
          <w:szCs w:val="20"/>
        </w:rPr>
        <w:t>32.3</w:t>
      </w:r>
      <w:r w:rsidRPr="00D15602">
        <w:rPr>
          <w:b/>
          <w:sz w:val="20"/>
          <w:szCs w:val="20"/>
        </w:rPr>
        <w:t>. </w:t>
      </w:r>
      <w:r w:rsidRPr="00D15602">
        <w:rPr>
          <w:sz w:val="20"/>
          <w:szCs w:val="20"/>
        </w:rPr>
        <w:t xml:space="preserve">Danışman, İdarelerce istenen söz konusu sigortalara ilişkin poliçeleri ve ödeme kanıtlarını iş fiili olarak başlamadan önce İdareye vermek zorundadır. Sigortalar tamamlanmadığı sürece avans ve </w:t>
      </w:r>
      <w:proofErr w:type="spellStart"/>
      <w:r w:rsidRPr="00D15602">
        <w:rPr>
          <w:sz w:val="20"/>
          <w:szCs w:val="20"/>
        </w:rPr>
        <w:t>hakediş</w:t>
      </w:r>
      <w:proofErr w:type="spellEnd"/>
      <w:r w:rsidRPr="00D15602">
        <w:rPr>
          <w:sz w:val="20"/>
          <w:szCs w:val="20"/>
        </w:rPr>
        <w:t xml:space="preserve"> ödemesi yapılmaz.”</w:t>
      </w:r>
    </w:p>
    <w:p w14:paraId="18BEC725" w14:textId="77777777" w:rsidR="00170A6D" w:rsidRPr="00D15602" w:rsidRDefault="00170A6D" w:rsidP="00E22398">
      <w:pPr>
        <w:pStyle w:val="DipnotMetni"/>
        <w:spacing w:after="120"/>
        <w:jc w:val="both"/>
      </w:pPr>
      <w:r w:rsidRPr="00D15602">
        <w:t>(2) İdare tarafından sigortaya ilişkin bir düzenleme yapılmaması halinde ise “Bu madde boş bırakılmıştır” yazılacaktır.</w:t>
      </w:r>
    </w:p>
  </w:footnote>
  <w:footnote w:id="32">
    <w:p w14:paraId="69EA8CC3" w14:textId="77777777" w:rsidR="00170A6D" w:rsidRPr="00D15602" w:rsidRDefault="00170A6D" w:rsidP="00E22398">
      <w:pPr>
        <w:pStyle w:val="DipnotMetni"/>
        <w:spacing w:after="120"/>
        <w:jc w:val="both"/>
      </w:pPr>
      <w:r w:rsidRPr="00D15602">
        <w:rPr>
          <w:rStyle w:val="DipnotBavurusu"/>
        </w:rPr>
        <w:footnoteRef/>
      </w:r>
      <w:r w:rsidRPr="00D15602">
        <w:t xml:space="preserve">(1)  İhale dokümanında, isteklilerin sözleşme konusu işle ilgili olarak Profesyonel Sorumluluk Sigortası yaptırması istenmişse, ihale dokümanındaki hükümlere uygun olarak sigortanın kapsamı ve limiti burada belirtilecektir. </w:t>
      </w:r>
    </w:p>
    <w:p w14:paraId="66270920" w14:textId="77777777" w:rsidR="00170A6D" w:rsidRPr="00D15602" w:rsidRDefault="00170A6D" w:rsidP="00E22398">
      <w:pPr>
        <w:pStyle w:val="DipnotMetni"/>
        <w:spacing w:after="120"/>
        <w:jc w:val="both"/>
      </w:pPr>
      <w:r w:rsidRPr="00D15602">
        <w:t>(2) İhale dokümanında, isteklilerin sözleşme konusu işle ilgili olarak Profesyonel Sorumluluk Sigortası yaptırması istenmemişse bu madde kullanılmayacaktır.</w:t>
      </w:r>
    </w:p>
  </w:footnote>
  <w:footnote w:id="33">
    <w:p w14:paraId="02960D3C" w14:textId="77777777" w:rsidR="00170A6D" w:rsidRPr="00D15602" w:rsidRDefault="00170A6D" w:rsidP="00E22398">
      <w:pPr>
        <w:pStyle w:val="DipnotMetni"/>
        <w:spacing w:after="120"/>
        <w:jc w:val="both"/>
      </w:pPr>
      <w:r w:rsidRPr="00D15602">
        <w:rPr>
          <w:rStyle w:val="DipnotBavurusu"/>
        </w:rPr>
        <w:footnoteRef/>
      </w:r>
      <w:r w:rsidRPr="00D15602">
        <w:t>Danışmanın, sorumlu müdür dahil istihdam edeceği teknik personelin her birinin adı, unvanı, iş tanımı, asgari niteliği ve çalışma süresi burada belirtilecektir.</w:t>
      </w:r>
    </w:p>
  </w:footnote>
  <w:footnote w:id="34">
    <w:p w14:paraId="51866CE5" w14:textId="77777777" w:rsidR="00170A6D" w:rsidRPr="00D15602" w:rsidRDefault="00170A6D" w:rsidP="00E22398">
      <w:pPr>
        <w:pStyle w:val="DipnotMetni"/>
        <w:spacing w:after="120"/>
        <w:jc w:val="both"/>
      </w:pPr>
      <w:r w:rsidRPr="00D15602">
        <w:rPr>
          <w:rStyle w:val="DipnotBavurusu"/>
        </w:rPr>
        <w:footnoteRef/>
      </w:r>
      <w:r w:rsidRPr="00D15602">
        <w:t> Danışmanlara, alt yüklenicilere ve personele sağlanması düşünülen başka yardımlar öngörülüyorsa bu yardımlar burada belirtilecektir.</w:t>
      </w:r>
    </w:p>
  </w:footnote>
  <w:footnote w:id="35">
    <w:p w14:paraId="2D0C6C94" w14:textId="77777777" w:rsidR="00170A6D" w:rsidRPr="00D15602" w:rsidRDefault="00170A6D" w:rsidP="00E22398">
      <w:pPr>
        <w:pStyle w:val="DipnotMetni"/>
        <w:spacing w:after="120"/>
        <w:jc w:val="both"/>
      </w:pPr>
      <w:r w:rsidRPr="00D15602">
        <w:rPr>
          <w:rStyle w:val="DipnotBavurusu"/>
        </w:rPr>
        <w:footnoteRef/>
      </w:r>
      <w:r w:rsidRPr="00D15602">
        <w:t> Kabul süresinin işin kabule elverişli şekilde idarece teslim alınmasından itibaren kaç işgünü olacağı burada belirtilecektir.</w:t>
      </w:r>
    </w:p>
  </w:footnote>
  <w:footnote w:id="36">
    <w:p w14:paraId="50AE3D03" w14:textId="77777777" w:rsidR="00170A6D" w:rsidRPr="00D15602" w:rsidRDefault="00170A6D" w:rsidP="00E22398">
      <w:pPr>
        <w:pStyle w:val="DipnotMetni"/>
        <w:spacing w:after="120"/>
        <w:jc w:val="both"/>
      </w:pPr>
      <w:r w:rsidRPr="00D15602">
        <w:rPr>
          <w:rStyle w:val="DipnotBavurusu"/>
        </w:rPr>
        <w:footnoteRef/>
      </w:r>
      <w:r w:rsidRPr="00D15602">
        <w:t> Eğer alınan hizmet ile ilgili bir garanti süresi öngörülüyorsa, işin kabulüne ilişkin özel düzenlemeler madde metnine eklenecektir.</w:t>
      </w:r>
    </w:p>
  </w:footnote>
  <w:footnote w:id="37">
    <w:p w14:paraId="47676E5C" w14:textId="77777777" w:rsidR="00170A6D" w:rsidRPr="00D15602" w:rsidRDefault="00170A6D" w:rsidP="00E22398">
      <w:pPr>
        <w:pStyle w:val="DipnotMetni"/>
        <w:spacing w:after="120"/>
        <w:jc w:val="both"/>
      </w:pPr>
      <w:r w:rsidRPr="00D15602">
        <w:rPr>
          <w:rStyle w:val="DipnotBavurusu"/>
        </w:rPr>
        <w:footnoteRef/>
      </w:r>
      <w:r w:rsidRPr="00D15602">
        <w:t> Bu süre en az 10 gün olmak üzere İdarece belirlenecektir.</w:t>
      </w:r>
    </w:p>
  </w:footnote>
  <w:footnote w:id="38">
    <w:p w14:paraId="6601AA31" w14:textId="77777777" w:rsidR="00170A6D" w:rsidRPr="00D15602" w:rsidRDefault="00170A6D" w:rsidP="00E22398">
      <w:pPr>
        <w:pStyle w:val="DipnotMetni"/>
        <w:spacing w:after="120"/>
        <w:jc w:val="both"/>
      </w:pPr>
      <w:r w:rsidRPr="00D15602">
        <w:rPr>
          <w:rStyle w:val="DipnotBavurusu"/>
        </w:rPr>
        <w:footnoteRef/>
      </w:r>
      <w:r w:rsidRPr="00D15602">
        <w:t xml:space="preserve"> Bu oran İdarece belirlenecektir.</w:t>
      </w:r>
    </w:p>
  </w:footnote>
  <w:footnote w:id="39">
    <w:p w14:paraId="68EB13C8" w14:textId="77777777" w:rsidR="00170A6D" w:rsidRPr="00D15602" w:rsidRDefault="00170A6D" w:rsidP="00E22398">
      <w:pPr>
        <w:pStyle w:val="DipnotMetni"/>
        <w:spacing w:after="120"/>
        <w:jc w:val="both"/>
      </w:pPr>
      <w:r w:rsidRPr="00D15602">
        <w:rPr>
          <w:rStyle w:val="DipnotBavurusu"/>
        </w:rPr>
        <w:footnoteRef/>
      </w:r>
      <w:r w:rsidRPr="00D15602">
        <w:rPr>
          <w:b/>
        </w:rPr>
        <w:t xml:space="preserve">(Mülga:16/07/2011-27996 R.G./32 </w:t>
      </w:r>
      <w:proofErr w:type="spellStart"/>
      <w:r w:rsidRPr="00D15602">
        <w:rPr>
          <w:b/>
        </w:rPr>
        <w:t>md.</w:t>
      </w:r>
      <w:proofErr w:type="spellEnd"/>
      <w:r w:rsidRPr="00D15602">
        <w:rPr>
          <w:b/>
        </w:rPr>
        <w:t>)</w:t>
      </w:r>
    </w:p>
    <w:p w14:paraId="1D62D4C6" w14:textId="77777777" w:rsidR="00170A6D" w:rsidRPr="00D15602" w:rsidRDefault="00170A6D" w:rsidP="00E22398">
      <w:pPr>
        <w:pStyle w:val="DipnotMetni"/>
        <w:spacing w:after="120"/>
        <w:jc w:val="both"/>
      </w:pPr>
    </w:p>
  </w:footnote>
  <w:footnote w:id="40">
    <w:p w14:paraId="73895FBB" w14:textId="77777777" w:rsidR="00170A6D" w:rsidRPr="00D15602" w:rsidRDefault="00170A6D" w:rsidP="00092316">
      <w:pPr>
        <w:jc w:val="both"/>
        <w:rPr>
          <w:sz w:val="20"/>
          <w:szCs w:val="20"/>
        </w:rPr>
      </w:pPr>
      <w:r w:rsidRPr="00D15602">
        <w:rPr>
          <w:rStyle w:val="DipnotBavurusu"/>
          <w:sz w:val="20"/>
          <w:szCs w:val="20"/>
        </w:rPr>
        <w:footnoteRef/>
      </w:r>
      <w:r w:rsidRPr="00D15602">
        <w:rPr>
          <w:b/>
          <w:sz w:val="20"/>
          <w:szCs w:val="20"/>
        </w:rPr>
        <w:t>(Değişik: 03/07/2009-27277 R.G. / 39 </w:t>
      </w:r>
      <w:proofErr w:type="spellStart"/>
      <w:r w:rsidRPr="00D15602">
        <w:rPr>
          <w:b/>
          <w:sz w:val="20"/>
          <w:szCs w:val="20"/>
        </w:rPr>
        <w:t>md.</w:t>
      </w:r>
      <w:proofErr w:type="spellEnd"/>
      <w:r w:rsidRPr="00D15602">
        <w:rPr>
          <w:b/>
          <w:sz w:val="20"/>
          <w:szCs w:val="20"/>
        </w:rPr>
        <w:t>)</w:t>
      </w:r>
      <w:r w:rsidRPr="00D15602">
        <w:rPr>
          <w:sz w:val="20"/>
          <w:szCs w:val="20"/>
        </w:rPr>
        <w:t xml:space="preserve"> (1) Götürü bedel sözleşme yapılması öngörülen danışmanlık hizmet alımı ihalelerinde bu madde aşağıdaki şekilde düzenlenecektir:</w:t>
      </w:r>
    </w:p>
    <w:p w14:paraId="782A84C9" w14:textId="77777777" w:rsidR="00170A6D" w:rsidRPr="00D15602" w:rsidRDefault="00170A6D" w:rsidP="00092316">
      <w:pPr>
        <w:jc w:val="both"/>
        <w:rPr>
          <w:sz w:val="20"/>
          <w:szCs w:val="20"/>
        </w:rPr>
      </w:pPr>
      <w:r w:rsidRPr="00D15602">
        <w:rPr>
          <w:sz w:val="20"/>
          <w:szCs w:val="20"/>
        </w:rPr>
        <w:t>“51.1. Bu ihalede 4735 sayılı Kanunun 24 üncü maddesi çevresinde iş eksilişi yapılabilir. İhale konusu işin sözleşme bedelinin % 80'inden daha düşük bedelle tamamlanacağının anlaşılması halinde ise yükleniciye, yapmış olduğu gerçek giderler ve yüklenici kârına karşılık olarak, sözleşme bedelinin % 80'i ile sözleşme fiyatlarıyla yaptığı işin tutarı arasındaki bedel farkının % 5'i ödenir.”</w:t>
      </w:r>
    </w:p>
    <w:p w14:paraId="12351CF7" w14:textId="77777777" w:rsidR="00170A6D" w:rsidRPr="00D15602" w:rsidRDefault="00170A6D" w:rsidP="00092316">
      <w:pPr>
        <w:jc w:val="both"/>
        <w:rPr>
          <w:sz w:val="20"/>
          <w:szCs w:val="20"/>
        </w:rPr>
      </w:pPr>
      <w:r w:rsidRPr="00D15602">
        <w:rPr>
          <w:sz w:val="20"/>
          <w:szCs w:val="20"/>
        </w:rPr>
        <w:t>(2) Birim fiyat sözleşme yapılması öngörülen danışmanlık hizmet alımı ihalelerinde bu madde aşağıdaki şekilde düzenlenecektir:</w:t>
      </w:r>
    </w:p>
    <w:p w14:paraId="1AA4F2A5" w14:textId="77777777" w:rsidR="00170A6D" w:rsidRPr="00D15602" w:rsidRDefault="00170A6D" w:rsidP="00092316">
      <w:pPr>
        <w:jc w:val="both"/>
        <w:rPr>
          <w:sz w:val="20"/>
          <w:szCs w:val="20"/>
        </w:rPr>
      </w:pPr>
      <w:r w:rsidRPr="00D15602">
        <w:rPr>
          <w:sz w:val="20"/>
          <w:szCs w:val="20"/>
        </w:rPr>
        <w:t>“ 51.1.Öngörülemeyen durumlar nedeniyle iş artışının zorunlu olması halinde, işin;</w:t>
      </w:r>
    </w:p>
    <w:p w14:paraId="44FD5F49" w14:textId="77777777" w:rsidR="00170A6D" w:rsidRPr="00D15602" w:rsidRDefault="00170A6D" w:rsidP="00092316">
      <w:pPr>
        <w:jc w:val="both"/>
        <w:rPr>
          <w:sz w:val="20"/>
          <w:szCs w:val="20"/>
        </w:rPr>
      </w:pPr>
      <w:r w:rsidRPr="00D15602">
        <w:rPr>
          <w:sz w:val="20"/>
          <w:szCs w:val="20"/>
        </w:rPr>
        <w:t xml:space="preserve">a) Sözleşmeye konu iş içinde kalması, </w:t>
      </w:r>
    </w:p>
    <w:p w14:paraId="473D47F7" w14:textId="77777777" w:rsidR="00170A6D" w:rsidRPr="00D15602" w:rsidRDefault="00170A6D" w:rsidP="00092316">
      <w:pPr>
        <w:jc w:val="both"/>
        <w:rPr>
          <w:sz w:val="20"/>
          <w:szCs w:val="20"/>
        </w:rPr>
      </w:pPr>
      <w:r w:rsidRPr="00D15602">
        <w:rPr>
          <w:sz w:val="20"/>
          <w:szCs w:val="20"/>
        </w:rPr>
        <w:t xml:space="preserve">b) İdareyi külfete sokmaksızın asıl işten ayrılmasının teknik veya ekonomik olarak mümkün olmaması, </w:t>
      </w:r>
    </w:p>
    <w:p w14:paraId="14FE9D68" w14:textId="77777777" w:rsidR="00170A6D" w:rsidRPr="00D15602" w:rsidRDefault="00170A6D" w:rsidP="00092316">
      <w:pPr>
        <w:jc w:val="both"/>
        <w:rPr>
          <w:sz w:val="20"/>
          <w:szCs w:val="20"/>
        </w:rPr>
      </w:pPr>
      <w:proofErr w:type="gramStart"/>
      <w:r w:rsidRPr="00D15602">
        <w:rPr>
          <w:sz w:val="20"/>
          <w:szCs w:val="20"/>
        </w:rPr>
        <w:t>şartlarıyla</w:t>
      </w:r>
      <w:proofErr w:type="gramEnd"/>
      <w:r w:rsidRPr="00D15602">
        <w:rPr>
          <w:sz w:val="20"/>
          <w:szCs w:val="20"/>
        </w:rPr>
        <w:t xml:space="preserve">, sözleşme bedelinin  % 20 'sine kadar oran dahilinde, süre hariç sözleşme ve ihale dokümanındaki hükümler çerçevesinde ilave iş aynı yükleniciye yaptırılabilir. </w:t>
      </w:r>
    </w:p>
    <w:p w14:paraId="06E96DFC" w14:textId="77777777" w:rsidR="00170A6D" w:rsidRPr="00D15602" w:rsidRDefault="00170A6D" w:rsidP="00092316">
      <w:pPr>
        <w:tabs>
          <w:tab w:val="left" w:pos="0"/>
          <w:tab w:val="left" w:pos="360"/>
          <w:tab w:val="left" w:pos="540"/>
        </w:tabs>
        <w:jc w:val="both"/>
        <w:rPr>
          <w:sz w:val="20"/>
          <w:szCs w:val="20"/>
        </w:rPr>
      </w:pPr>
      <w:r w:rsidRPr="00D15602">
        <w:rPr>
          <w:sz w:val="20"/>
          <w:szCs w:val="20"/>
        </w:rPr>
        <w:t>51.2. İşin bu şartlar dahilinde tamamlanamayacağının anlaşılması durumunda ise artış yapılmaksızın hesabı genel hükümlere göre tasfiye edilir. Bu durumda, yüklenicinin sözleşme bedeli tamamlanıncaya kadar işi ihale dokümanı ve sözleşme hükümlerine uygun olarak yerine getirmesi zorunludur.</w:t>
      </w:r>
    </w:p>
    <w:p w14:paraId="442D0FCC" w14:textId="77777777" w:rsidR="00170A6D" w:rsidRPr="00D15602" w:rsidRDefault="00170A6D" w:rsidP="00092316">
      <w:pPr>
        <w:pStyle w:val="NormalWeb"/>
        <w:spacing w:before="0" w:beforeAutospacing="0" w:after="120" w:afterAutospacing="0"/>
        <w:jc w:val="both"/>
        <w:rPr>
          <w:sz w:val="20"/>
          <w:szCs w:val="20"/>
        </w:rPr>
      </w:pPr>
      <w:r w:rsidRPr="00D15602">
        <w:rPr>
          <w:sz w:val="20"/>
          <w:szCs w:val="20"/>
        </w:rPr>
        <w:t>51.3. Bu ihalede 4735 sayılı Kanunun 24 üncü maddesi çevresinde iş eksilişi yapılabilir. İhale konusu işin sözleşme bedelinin % 80'inden daha düşük bedelle tamamlanacağının anlaşılması halinde ise, yükleniciye, yapmış olduğu gerçek giderler ve yüklenici kârına karşılık olarak, sözleşme bedelinin % 80'i ile sözleşme fiyatlarıyla yaptığı işin tutarı arasındaki bedel farkının % 5'i ödenir.”</w:t>
      </w:r>
    </w:p>
  </w:footnote>
  <w:footnote w:id="41">
    <w:p w14:paraId="0FC3E83E" w14:textId="77777777" w:rsidR="00335A61" w:rsidRPr="00DD5777" w:rsidRDefault="00170A6D" w:rsidP="00692C27">
      <w:pPr>
        <w:pStyle w:val="metin"/>
        <w:spacing w:before="0" w:beforeAutospacing="0" w:after="0" w:afterAutospacing="0"/>
        <w:ind w:firstLine="567"/>
        <w:jc w:val="both"/>
        <w:rPr>
          <w:color w:val="000000"/>
          <w:sz w:val="20"/>
          <w:szCs w:val="20"/>
        </w:rPr>
      </w:pPr>
      <w:r w:rsidRPr="00D15602">
        <w:rPr>
          <w:rStyle w:val="DipnotBavurusu"/>
        </w:rPr>
        <w:footnoteRef/>
      </w:r>
      <w:r w:rsidRPr="00D15602">
        <w:t> </w:t>
      </w:r>
      <w:r w:rsidR="00072CFD" w:rsidRPr="00DD5777">
        <w:rPr>
          <w:b/>
          <w:sz w:val="20"/>
          <w:szCs w:val="20"/>
        </w:rPr>
        <w:t xml:space="preserve">(Değişik: 30/12/2017-30286/m R.G./2. </w:t>
      </w:r>
      <w:proofErr w:type="spellStart"/>
      <w:r w:rsidR="00072CFD" w:rsidRPr="00DD5777">
        <w:rPr>
          <w:b/>
          <w:sz w:val="20"/>
          <w:szCs w:val="20"/>
        </w:rPr>
        <w:t>md</w:t>
      </w:r>
      <w:proofErr w:type="gramStart"/>
      <w:r w:rsidR="00072CFD" w:rsidRPr="00DD5777">
        <w:rPr>
          <w:b/>
          <w:sz w:val="20"/>
          <w:szCs w:val="20"/>
        </w:rPr>
        <w:t>.</w:t>
      </w:r>
      <w:proofErr w:type="spellEnd"/>
      <w:r w:rsidR="00072CFD" w:rsidRPr="00DD5777">
        <w:rPr>
          <w:b/>
          <w:sz w:val="20"/>
          <w:szCs w:val="20"/>
        </w:rPr>
        <w:t>,</w:t>
      </w:r>
      <w:proofErr w:type="gramEnd"/>
      <w:r w:rsidR="00072CFD" w:rsidRPr="00DD5777">
        <w:rPr>
          <w:b/>
          <w:sz w:val="20"/>
          <w:szCs w:val="20"/>
        </w:rPr>
        <w:t xml:space="preserve"> Yürürlük:19/01/2018)</w:t>
      </w:r>
      <w:r w:rsidR="00335A61" w:rsidRPr="00DD5777">
        <w:rPr>
          <w:color w:val="000000"/>
          <w:sz w:val="20"/>
          <w:szCs w:val="20"/>
        </w:rPr>
        <w:t>Sözleşmenin yürütülmesi aşamasında taraflar arasında doğabilecek uyuşmazlıkların çözümü için idare, Türk Mahkemeleri ya da tahkim yolundan birini tercih eder.</w:t>
      </w:r>
    </w:p>
    <w:p w14:paraId="69B151E9"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r w:rsidRPr="00DD5777">
        <w:rPr>
          <w:color w:val="000000"/>
          <w:sz w:val="20"/>
          <w:szCs w:val="20"/>
        </w:rPr>
        <w:t>(1) Türk Mahkemelerinin tercih edilmesi halinde madde metni aşağıdaki şekilde düzenlenecektir:</w:t>
      </w:r>
    </w:p>
    <w:p w14:paraId="52A04B1C"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r w:rsidRPr="00DD5777">
        <w:rPr>
          <w:color w:val="000000"/>
          <w:sz w:val="20"/>
          <w:szCs w:val="20"/>
        </w:rPr>
        <w:t>“54.1. Bu sözleşme ve eklerinin uygulanmasından doğabilecek her türlü uyuşmazlığın çözümünde </w:t>
      </w:r>
      <w:r w:rsidRPr="00DD5777">
        <w:rPr>
          <w:rStyle w:val="grame"/>
          <w:color w:val="000000"/>
          <w:sz w:val="20"/>
          <w:szCs w:val="20"/>
        </w:rPr>
        <w:t>................</w:t>
      </w:r>
      <w:r w:rsidRPr="00DD5777">
        <w:rPr>
          <w:color w:val="000000"/>
          <w:sz w:val="20"/>
          <w:szCs w:val="20"/>
        </w:rPr>
        <w:t>(İdarenin bulunduğu yer mahkemesi yazılacaktır) mahkemeleri ve icra daireleri yetkilidir.”</w:t>
      </w:r>
    </w:p>
    <w:p w14:paraId="6A6E477D"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r w:rsidRPr="00DD5777">
        <w:rPr>
          <w:color w:val="000000"/>
          <w:sz w:val="20"/>
          <w:szCs w:val="20"/>
        </w:rPr>
        <w:t>(2) Tahkim yolunun tercih edilmesi halinde </w:t>
      </w:r>
      <w:r w:rsidRPr="00DD5777">
        <w:rPr>
          <w:rStyle w:val="grame"/>
          <w:color w:val="000000"/>
          <w:sz w:val="20"/>
          <w:szCs w:val="20"/>
        </w:rPr>
        <w:t>54.1</w:t>
      </w:r>
      <w:r w:rsidRPr="00DD5777">
        <w:rPr>
          <w:color w:val="000000"/>
          <w:sz w:val="20"/>
          <w:szCs w:val="20"/>
        </w:rPr>
        <w:t> maddesine yer verilecek, ayrıca 54.2 maddesinde yer alan (a) veya (b) seçeneklerinden biri İdare tarafından tercih edilerek, madde metni bu çerçevede düzenlenecektir:</w:t>
      </w:r>
    </w:p>
    <w:p w14:paraId="23B969D8"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r w:rsidRPr="00DD5777">
        <w:rPr>
          <w:color w:val="000000"/>
          <w:sz w:val="20"/>
          <w:szCs w:val="20"/>
        </w:rPr>
        <w:t>“54.1. 4686 sayılı Milletlerarası Tahkim Kanununun 2 </w:t>
      </w:r>
      <w:proofErr w:type="spellStart"/>
      <w:r w:rsidRPr="00DD5777">
        <w:rPr>
          <w:rStyle w:val="spelle"/>
          <w:color w:val="000000"/>
          <w:sz w:val="20"/>
          <w:szCs w:val="20"/>
        </w:rPr>
        <w:t>nci</w:t>
      </w:r>
      <w:proofErr w:type="spellEnd"/>
      <w:r w:rsidRPr="00DD5777">
        <w:rPr>
          <w:color w:val="000000"/>
          <w:sz w:val="20"/>
          <w:szCs w:val="20"/>
        </w:rPr>
        <w:t> maddesinin 1 inci fıkrasının 1 </w:t>
      </w:r>
      <w:proofErr w:type="spellStart"/>
      <w:r w:rsidRPr="00DD5777">
        <w:rPr>
          <w:rStyle w:val="spelle"/>
          <w:color w:val="000000"/>
          <w:sz w:val="20"/>
          <w:szCs w:val="20"/>
        </w:rPr>
        <w:t>nolu</w:t>
      </w:r>
      <w:proofErr w:type="spellEnd"/>
      <w:r w:rsidRPr="00DD5777">
        <w:rPr>
          <w:color w:val="000000"/>
          <w:sz w:val="20"/>
          <w:szCs w:val="20"/>
        </w:rPr>
        <w:t> bendinde sayılan hallerin dışındaki tüm durumlarda;</w:t>
      </w:r>
    </w:p>
    <w:p w14:paraId="1B1E385F"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r w:rsidRPr="00DD5777">
        <w:rPr>
          <w:color w:val="000000"/>
          <w:sz w:val="20"/>
          <w:szCs w:val="20"/>
        </w:rPr>
        <w:t>54.1.1. Sözleşme ve eklerinin uygulanmasından doğabilecek her türlü uyuşmazlık (sözleşme hükümlerine göre idarenin </w:t>
      </w:r>
      <w:proofErr w:type="spellStart"/>
      <w:r w:rsidRPr="00DD5777">
        <w:rPr>
          <w:rStyle w:val="spelle"/>
          <w:color w:val="000000"/>
          <w:sz w:val="20"/>
          <w:szCs w:val="20"/>
        </w:rPr>
        <w:t>re’sen</w:t>
      </w:r>
      <w:proofErr w:type="spellEnd"/>
      <w:r w:rsidRPr="00DD5777">
        <w:rPr>
          <w:color w:val="000000"/>
          <w:sz w:val="20"/>
          <w:szCs w:val="20"/>
        </w:rPr>
        <w:t> hareket etme ve karar verme yetkisine haiz olduğu haller hariç) İstanbul Tahkim Merkezi Tahkim Kuralları uyarınca nihai olarak tahkim yoluyla çözümlenecektir. Tahkim yeri,  ………………..(İdarenin   bulunduğu   yer veya İstanbul yazılacaktır)’</w:t>
      </w:r>
      <w:proofErr w:type="spellStart"/>
      <w:proofErr w:type="gramStart"/>
      <w:r w:rsidRPr="00DD5777">
        <w:rPr>
          <w:rStyle w:val="grame"/>
          <w:color w:val="000000"/>
          <w:sz w:val="20"/>
          <w:szCs w:val="20"/>
        </w:rPr>
        <w:t>dır</w:t>
      </w:r>
      <w:proofErr w:type="spellEnd"/>
      <w:proofErr w:type="gramEnd"/>
      <w:r w:rsidRPr="00DD5777">
        <w:rPr>
          <w:color w:val="000000"/>
          <w:sz w:val="20"/>
          <w:szCs w:val="20"/>
        </w:rPr>
        <w:t>. Tahkim dili </w:t>
      </w:r>
      <w:proofErr w:type="spellStart"/>
      <w:r w:rsidRPr="00DD5777">
        <w:rPr>
          <w:rStyle w:val="spelle"/>
          <w:color w:val="000000"/>
          <w:sz w:val="20"/>
          <w:szCs w:val="20"/>
        </w:rPr>
        <w:t>Türkçe’dir</w:t>
      </w:r>
      <w:proofErr w:type="spellEnd"/>
      <w:r w:rsidRPr="00DD5777">
        <w:rPr>
          <w:color w:val="000000"/>
          <w:sz w:val="20"/>
          <w:szCs w:val="20"/>
        </w:rPr>
        <w:t>. Tahkim heyeti 3 hakemden oluşur. Uyuşmazlığın esasına Türk hukuku uygulanır.</w:t>
      </w:r>
    </w:p>
    <w:p w14:paraId="71655120"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r w:rsidRPr="00DD5777">
        <w:rPr>
          <w:color w:val="000000"/>
          <w:sz w:val="20"/>
          <w:szCs w:val="20"/>
        </w:rPr>
        <w:t>54.1.2. İdare veya yüklenici tarafından tahkime başvurulmuş olması halinde, yüklenici işlere devam etmek ve işin yürütülmesi ile ilgili İdarece alınacak kararlara uymak zorundadır.”</w:t>
      </w:r>
    </w:p>
    <w:p w14:paraId="56E636CE"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r w:rsidRPr="00DD5777">
        <w:rPr>
          <w:color w:val="000000"/>
          <w:sz w:val="20"/>
          <w:szCs w:val="20"/>
        </w:rPr>
        <w:t>“54.2. 4686 sayılı Milletlerarası Tahkim Kanununun 2 </w:t>
      </w:r>
      <w:proofErr w:type="spellStart"/>
      <w:r w:rsidRPr="00DD5777">
        <w:rPr>
          <w:rStyle w:val="spelle"/>
          <w:color w:val="000000"/>
          <w:sz w:val="20"/>
          <w:szCs w:val="20"/>
        </w:rPr>
        <w:t>nci</w:t>
      </w:r>
      <w:proofErr w:type="spellEnd"/>
      <w:r w:rsidRPr="00DD5777">
        <w:rPr>
          <w:color w:val="000000"/>
          <w:sz w:val="20"/>
          <w:szCs w:val="20"/>
        </w:rPr>
        <w:t> maddesinin 1 inci fıkrasının 1 </w:t>
      </w:r>
      <w:proofErr w:type="spellStart"/>
      <w:r w:rsidRPr="00DD5777">
        <w:rPr>
          <w:rStyle w:val="spelle"/>
          <w:color w:val="000000"/>
          <w:sz w:val="20"/>
          <w:szCs w:val="20"/>
        </w:rPr>
        <w:t>nolu</w:t>
      </w:r>
      <w:proofErr w:type="spellEnd"/>
      <w:r w:rsidRPr="00DD5777">
        <w:rPr>
          <w:color w:val="000000"/>
          <w:sz w:val="20"/>
          <w:szCs w:val="20"/>
        </w:rPr>
        <w:t> bendinde belirtilen hallerin varlığı halinde;”</w:t>
      </w:r>
    </w:p>
    <w:p w14:paraId="58D1522E"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proofErr w:type="gramStart"/>
      <w:r w:rsidRPr="00DD5777">
        <w:rPr>
          <w:rStyle w:val="grame"/>
          <w:color w:val="000000"/>
          <w:sz w:val="20"/>
          <w:szCs w:val="20"/>
        </w:rPr>
        <w:t>a</w:t>
      </w:r>
      <w:proofErr w:type="gramEnd"/>
      <w:r w:rsidRPr="00DD5777">
        <w:rPr>
          <w:color w:val="000000"/>
          <w:sz w:val="20"/>
          <w:szCs w:val="20"/>
        </w:rPr>
        <w:t>- İdare tarafından uyuşmazlığın İstanbul Tahkim Merkezi Tahkim Kuralları uyarınca çözülmesinin öngörülmesi halinde aşağıdaki metne yer verilecektir:</w:t>
      </w:r>
    </w:p>
    <w:p w14:paraId="714A8447"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r w:rsidRPr="00DD5777">
        <w:rPr>
          <w:color w:val="000000"/>
          <w:sz w:val="20"/>
          <w:szCs w:val="20"/>
        </w:rPr>
        <w:t>“54.2.1. Sözleşme ve eklerinin uygulanmasından doğabilecek her türlü uyuşmazlık (sözleşme hükümlerine göre idarenin </w:t>
      </w:r>
      <w:proofErr w:type="spellStart"/>
      <w:r w:rsidRPr="00DD5777">
        <w:rPr>
          <w:rStyle w:val="spelle"/>
          <w:color w:val="000000"/>
          <w:sz w:val="20"/>
          <w:szCs w:val="20"/>
        </w:rPr>
        <w:t>re’sen</w:t>
      </w:r>
      <w:proofErr w:type="spellEnd"/>
      <w:r w:rsidRPr="00DD5777">
        <w:rPr>
          <w:color w:val="000000"/>
          <w:sz w:val="20"/>
          <w:szCs w:val="20"/>
        </w:rPr>
        <w:t> hareket etme ve karar verme yetkisine haiz olduğu haller hariç) İstanbul Tahkim Merkezi Tahkim Kuralları uyarınca nihai olarak tahkim yoluyla çözümlenecektir.  Tahkim yeri, </w:t>
      </w:r>
      <w:r w:rsidRPr="00DD5777">
        <w:rPr>
          <w:rStyle w:val="grame"/>
          <w:color w:val="000000"/>
          <w:sz w:val="20"/>
          <w:szCs w:val="20"/>
        </w:rPr>
        <w:t>.....................</w:t>
      </w:r>
      <w:r w:rsidRPr="00DD5777">
        <w:rPr>
          <w:color w:val="000000"/>
          <w:sz w:val="20"/>
          <w:szCs w:val="20"/>
        </w:rPr>
        <w:t> (İdarenin bulunduğu yer veya İstanbul yazılacaktır). Tahkim dili </w:t>
      </w:r>
      <w:proofErr w:type="gramStart"/>
      <w:r w:rsidRPr="00DD5777">
        <w:rPr>
          <w:rStyle w:val="grame"/>
          <w:color w:val="000000"/>
          <w:sz w:val="20"/>
          <w:szCs w:val="20"/>
        </w:rPr>
        <w:t>………..……</w:t>
      </w:r>
      <w:proofErr w:type="gramEnd"/>
      <w:r w:rsidRPr="00DD5777">
        <w:rPr>
          <w:color w:val="000000"/>
          <w:sz w:val="20"/>
          <w:szCs w:val="20"/>
        </w:rPr>
        <w:t>’</w:t>
      </w:r>
      <w:proofErr w:type="spellStart"/>
      <w:r w:rsidRPr="00DD5777">
        <w:rPr>
          <w:rStyle w:val="spelle"/>
          <w:color w:val="000000"/>
          <w:sz w:val="20"/>
          <w:szCs w:val="20"/>
        </w:rPr>
        <w:t>dir</w:t>
      </w:r>
      <w:proofErr w:type="spellEnd"/>
      <w:r w:rsidRPr="00DD5777">
        <w:rPr>
          <w:color w:val="000000"/>
          <w:sz w:val="20"/>
          <w:szCs w:val="20"/>
        </w:rPr>
        <w:t>. Tahkim heyeti 3 hakemden oluşur. Uyuşmazlığın esasına </w:t>
      </w:r>
      <w:proofErr w:type="gramStart"/>
      <w:r w:rsidRPr="00DD5777">
        <w:rPr>
          <w:rStyle w:val="grame"/>
          <w:color w:val="000000"/>
          <w:sz w:val="20"/>
          <w:szCs w:val="20"/>
        </w:rPr>
        <w:t>………………</w:t>
      </w:r>
      <w:proofErr w:type="gramEnd"/>
      <w:r w:rsidRPr="00DD5777">
        <w:rPr>
          <w:color w:val="000000"/>
          <w:sz w:val="20"/>
          <w:szCs w:val="20"/>
        </w:rPr>
        <w:t>(uygulanması istenilen ülke hukuku belirtilecektir) hukuku uygulanır.</w:t>
      </w:r>
    </w:p>
    <w:p w14:paraId="52C18244"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r w:rsidRPr="00DD5777">
        <w:rPr>
          <w:color w:val="000000"/>
          <w:sz w:val="20"/>
          <w:szCs w:val="20"/>
        </w:rPr>
        <w:t>54.2.2. İdare veya yüklenici tarafından tahkime başvurulmuş olması halinde, yüklenici işlere devam etmek ve işin yürütülmesi ile ilgili İdarece alınacak kararlara uymak zorundadır.”</w:t>
      </w:r>
    </w:p>
    <w:p w14:paraId="64AF48E3"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proofErr w:type="gramStart"/>
      <w:r w:rsidRPr="00DD5777">
        <w:rPr>
          <w:rStyle w:val="grame"/>
          <w:color w:val="000000"/>
          <w:sz w:val="20"/>
          <w:szCs w:val="20"/>
        </w:rPr>
        <w:t>b</w:t>
      </w:r>
      <w:proofErr w:type="gramEnd"/>
      <w:r w:rsidRPr="00DD5777">
        <w:rPr>
          <w:color w:val="000000"/>
          <w:sz w:val="20"/>
          <w:szCs w:val="20"/>
        </w:rPr>
        <w:t>- İdare tarafından uyuşmazlığın milletlerarası tahkim yoluyla 4686 sayılı Milletlerarası Tahkim Kanunu hükümlerine göre çözülmesinin öngörülmesi halinde aşağıdaki metne yer verilecektir:</w:t>
      </w:r>
    </w:p>
    <w:p w14:paraId="338C12AB"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r w:rsidRPr="00DD5777">
        <w:rPr>
          <w:color w:val="000000"/>
          <w:sz w:val="20"/>
          <w:szCs w:val="20"/>
        </w:rPr>
        <w:t>“54.2.1. Sözleşme ve eklerinin uygulanmasından doğabilecek her türlü uyuşmazlık (sözleşme hükümlerine göre idarenin </w:t>
      </w:r>
      <w:proofErr w:type="spellStart"/>
      <w:r w:rsidRPr="00DD5777">
        <w:rPr>
          <w:rStyle w:val="spelle"/>
          <w:color w:val="000000"/>
          <w:sz w:val="20"/>
          <w:szCs w:val="20"/>
        </w:rPr>
        <w:t>re’sen</w:t>
      </w:r>
      <w:proofErr w:type="spellEnd"/>
      <w:r w:rsidRPr="00DD5777">
        <w:rPr>
          <w:color w:val="000000"/>
          <w:sz w:val="20"/>
          <w:szCs w:val="20"/>
        </w:rPr>
        <w:t> hareket etme ve karar verme yetkisine haiz olduğu haller hariç olmak üzere) 21.06.2001 tarih ve 4686 sayılı Milletlerarası Tahkim Kanunu hükümlerine göre çözülecektir. </w:t>
      </w:r>
    </w:p>
    <w:p w14:paraId="1FB4FAAC"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r w:rsidRPr="00DD5777">
        <w:rPr>
          <w:color w:val="000000"/>
          <w:sz w:val="20"/>
          <w:szCs w:val="20"/>
        </w:rPr>
        <w:t>54.2.2. Tahkim heyeti üç hakemden oluşur. Taraflardan her biri birer hakem seçer ve bu iki hakem de otuz gün içinde üçüncü hakemi belirler. Taraflardan biri, diğer tarafın Noter vasıtasıyla gönderdiği bu yoldaki talebin kendisine ulaşmasından itibaren otuz gün içinde hakemini seçmez veya tarafların seçtiği iki hakem seçilmelerinden sonraki otuz gün içinde üçüncü hakemi belirleyemezler ise; gerek ikinci hakem gerekse üçüncü hakem, taraflardan birinin talebi üzerine </w:t>
      </w:r>
      <w:proofErr w:type="gramStart"/>
      <w:r w:rsidRPr="00DD5777">
        <w:rPr>
          <w:rStyle w:val="grame"/>
          <w:color w:val="000000"/>
          <w:sz w:val="20"/>
          <w:szCs w:val="20"/>
        </w:rPr>
        <w:t>………..</w:t>
      </w:r>
      <w:proofErr w:type="gramEnd"/>
      <w:r w:rsidRPr="00DD5777">
        <w:rPr>
          <w:color w:val="000000"/>
          <w:sz w:val="20"/>
          <w:szCs w:val="20"/>
        </w:rPr>
        <w:t> (İdarenin bulunduğu yer yazılacaktır) Asliye Hukuk Mahkemesi tarafından seçilir. Üçüncü hakem başkan olarak görev yapar.</w:t>
      </w:r>
    </w:p>
    <w:p w14:paraId="7D015612" w14:textId="77777777" w:rsidR="00335A61" w:rsidRPr="00DD5777" w:rsidRDefault="00335A61" w:rsidP="00335A61">
      <w:pPr>
        <w:pStyle w:val="metin"/>
        <w:spacing w:before="0" w:beforeAutospacing="0" w:after="0" w:afterAutospacing="0" w:line="240" w:lineRule="atLeast"/>
        <w:ind w:firstLine="566"/>
        <w:jc w:val="both"/>
        <w:rPr>
          <w:color w:val="000000"/>
          <w:sz w:val="20"/>
          <w:szCs w:val="20"/>
        </w:rPr>
      </w:pPr>
      <w:r w:rsidRPr="00DD5777">
        <w:rPr>
          <w:color w:val="000000"/>
          <w:sz w:val="20"/>
          <w:szCs w:val="20"/>
        </w:rPr>
        <w:t>54.2.3. Uyuşmazlığın esasına ilişkin maddi hukuk kuralları</w:t>
      </w:r>
      <w:proofErr w:type="gramStart"/>
      <w:r w:rsidRPr="00DD5777">
        <w:rPr>
          <w:rStyle w:val="grame"/>
          <w:color w:val="000000"/>
          <w:sz w:val="20"/>
          <w:szCs w:val="20"/>
        </w:rPr>
        <w:t>……..……</w:t>
      </w:r>
      <w:proofErr w:type="gramEnd"/>
      <w:r w:rsidRPr="00DD5777">
        <w:rPr>
          <w:color w:val="000000"/>
          <w:sz w:val="20"/>
          <w:szCs w:val="20"/>
        </w:rPr>
        <w:t>(uygulanması istenilen ülke hukuku belirtilecektir) hukukuna tabi olacaktır. Tahkim dili </w:t>
      </w:r>
      <w:r w:rsidRPr="00DD5777">
        <w:rPr>
          <w:rStyle w:val="grame"/>
          <w:color w:val="000000"/>
          <w:sz w:val="20"/>
          <w:szCs w:val="20"/>
        </w:rPr>
        <w:t>………….</w:t>
      </w:r>
      <w:r w:rsidRPr="00DD5777">
        <w:rPr>
          <w:color w:val="000000"/>
          <w:sz w:val="20"/>
          <w:szCs w:val="20"/>
        </w:rPr>
        <w:t> ’</w:t>
      </w:r>
      <w:proofErr w:type="spellStart"/>
      <w:r w:rsidRPr="00DD5777">
        <w:rPr>
          <w:rStyle w:val="spelle"/>
          <w:color w:val="000000"/>
          <w:sz w:val="20"/>
          <w:szCs w:val="20"/>
        </w:rPr>
        <w:t>dir</w:t>
      </w:r>
      <w:proofErr w:type="spellEnd"/>
      <w:r w:rsidRPr="00DD5777">
        <w:rPr>
          <w:color w:val="000000"/>
          <w:sz w:val="20"/>
          <w:szCs w:val="20"/>
        </w:rPr>
        <w:t>. Tahkim yeri</w:t>
      </w:r>
      <w:r w:rsidRPr="00DD5777">
        <w:rPr>
          <w:rStyle w:val="grame"/>
          <w:color w:val="000000"/>
          <w:sz w:val="20"/>
          <w:szCs w:val="20"/>
        </w:rPr>
        <w:t>.................................</w:t>
      </w:r>
      <w:r w:rsidRPr="00DD5777">
        <w:rPr>
          <w:color w:val="000000"/>
          <w:sz w:val="20"/>
          <w:szCs w:val="20"/>
        </w:rPr>
        <w:t> (İdarenin bulunduğu yer veya İstanbul yazılacaktır)’</w:t>
      </w:r>
      <w:proofErr w:type="spellStart"/>
      <w:r w:rsidRPr="00DD5777">
        <w:rPr>
          <w:rStyle w:val="spelle"/>
          <w:color w:val="000000"/>
          <w:sz w:val="20"/>
          <w:szCs w:val="20"/>
        </w:rPr>
        <w:t>dir</w:t>
      </w:r>
      <w:proofErr w:type="spellEnd"/>
      <w:r w:rsidRPr="00DD5777">
        <w:rPr>
          <w:color w:val="000000"/>
          <w:sz w:val="20"/>
          <w:szCs w:val="20"/>
        </w:rPr>
        <w:t>.  4686 sayılı Milletlerarası Tahkim Kanununda tahkimle ilgili mahkeme tarafından yapılacağı belirtilen işlerde yetkili mahkeme </w:t>
      </w:r>
      <w:proofErr w:type="gramStart"/>
      <w:r w:rsidRPr="00DD5777">
        <w:rPr>
          <w:rStyle w:val="grame"/>
          <w:color w:val="000000"/>
          <w:sz w:val="20"/>
          <w:szCs w:val="20"/>
        </w:rPr>
        <w:t>……………..</w:t>
      </w:r>
      <w:proofErr w:type="gramEnd"/>
      <w:r w:rsidRPr="00DD5777">
        <w:rPr>
          <w:color w:val="000000"/>
          <w:sz w:val="20"/>
          <w:szCs w:val="20"/>
        </w:rPr>
        <w:t> (İdarenin bulunduğu yer yazılacaktır) Asliye Hukuk Mahkemesi’dir.</w:t>
      </w:r>
    </w:p>
    <w:p w14:paraId="374FFC95" w14:textId="77777777" w:rsidR="00DD5777" w:rsidRDefault="00335A61" w:rsidP="00692C27">
      <w:pPr>
        <w:pStyle w:val="metin"/>
        <w:spacing w:before="0" w:beforeAutospacing="0" w:after="0" w:afterAutospacing="0"/>
        <w:ind w:firstLine="566"/>
        <w:jc w:val="both"/>
        <w:rPr>
          <w:color w:val="000000"/>
          <w:sz w:val="20"/>
          <w:szCs w:val="20"/>
        </w:rPr>
      </w:pPr>
      <w:r w:rsidRPr="00DD5777">
        <w:rPr>
          <w:color w:val="000000"/>
          <w:sz w:val="20"/>
          <w:szCs w:val="20"/>
        </w:rPr>
        <w:t>54.2.4. İdare veya yüklenici tarafından tahkime başvurulmuş olması halinde, yüklenici işlere devam etmek ve işin yürütülmesi ile ilgili İdarece alınacak kararlara uymak zorundadır.”</w:t>
      </w:r>
    </w:p>
    <w:p w14:paraId="1299A657" w14:textId="77777777" w:rsidR="00692C27" w:rsidRPr="00D15602" w:rsidRDefault="00692C27" w:rsidP="00692C27">
      <w:pPr>
        <w:pStyle w:val="metin"/>
        <w:spacing w:before="0" w:beforeAutospacing="0" w:after="0" w:afterAutospacing="0"/>
        <w:ind w:firstLine="566"/>
        <w:jc w:val="both"/>
      </w:pPr>
    </w:p>
  </w:footnote>
  <w:footnote w:id="42">
    <w:p w14:paraId="2B8F12A7" w14:textId="77777777" w:rsidR="00170A6D" w:rsidRPr="00D15602" w:rsidRDefault="00170A6D" w:rsidP="00692C27">
      <w:pPr>
        <w:pStyle w:val="DipnotMetni"/>
        <w:spacing w:after="120"/>
        <w:jc w:val="both"/>
      </w:pPr>
      <w:r w:rsidRPr="00D15602">
        <w:rPr>
          <w:rStyle w:val="DipnotBavurusu"/>
        </w:rPr>
        <w:footnoteRef/>
      </w:r>
      <w:r w:rsidRPr="00D15602">
        <w:t xml:space="preserve"> İdarelerce, bu Tip Sözleşmede hüküm bulunmayan hallerde, ihale dokümanına, 4734 sayılı Kamu İhale Kanunu ile 4735 sayılı Kamu İhale Sözleşmeleri Kanunu hükümlerine ve bunlara ilişkin Kamu İhale Kurumu tarafından yayınlanan düzenleyici mevzuata ve emredici hukuk kurallarına aykırı olmamak ve bu Tip Sözleşme hükümlerinde değişiklik yapmamak ya da sonuçlarını ortadan kaldırmamak üzere, işin özelliğine göre sözleşmelerde bu başlık altında bir ya da birden fazla maddeyi içerecek şekilde madde numaraları  teselsül ettirilerek başka düzenlemelere yer verilebilir</w:t>
      </w:r>
    </w:p>
  </w:footnote>
  <w:footnote w:id="43">
    <w:p w14:paraId="2ACB493E" w14:textId="77777777" w:rsidR="00170A6D" w:rsidRPr="00D15602" w:rsidRDefault="00170A6D" w:rsidP="003D2D91">
      <w:pPr>
        <w:spacing w:after="120"/>
        <w:jc w:val="both"/>
        <w:rPr>
          <w:sz w:val="20"/>
          <w:szCs w:val="20"/>
        </w:rPr>
      </w:pPr>
      <w:r w:rsidRPr="00D15602">
        <w:rPr>
          <w:rStyle w:val="DipnotBavurusu"/>
          <w:sz w:val="20"/>
          <w:szCs w:val="20"/>
        </w:rPr>
        <w:footnoteRef/>
      </w:r>
      <w:r w:rsidRPr="00D15602">
        <w:rPr>
          <w:b/>
          <w:sz w:val="20"/>
          <w:szCs w:val="20"/>
        </w:rPr>
        <w:t>(Değişik: </w:t>
      </w:r>
      <w:proofErr w:type="gramStart"/>
      <w:r w:rsidRPr="00D15602">
        <w:rPr>
          <w:b/>
          <w:sz w:val="20"/>
          <w:szCs w:val="20"/>
        </w:rPr>
        <w:t>03/07/2009</w:t>
      </w:r>
      <w:proofErr w:type="gramEnd"/>
      <w:r w:rsidRPr="00D15602">
        <w:rPr>
          <w:b/>
          <w:sz w:val="20"/>
          <w:szCs w:val="20"/>
        </w:rPr>
        <w:t>-27277 R.G. / 40 </w:t>
      </w:r>
      <w:proofErr w:type="spellStart"/>
      <w:r w:rsidRPr="00D15602">
        <w:rPr>
          <w:b/>
          <w:sz w:val="20"/>
          <w:szCs w:val="20"/>
        </w:rPr>
        <w:t>md.</w:t>
      </w:r>
      <w:proofErr w:type="spellEnd"/>
      <w:r w:rsidRPr="00D15602">
        <w:rPr>
          <w:b/>
          <w:sz w:val="20"/>
          <w:szCs w:val="20"/>
        </w:rPr>
        <w:t>)</w:t>
      </w:r>
      <w:r w:rsidRPr="00D15602">
        <w:rPr>
          <w:sz w:val="20"/>
          <w:szCs w:val="20"/>
        </w:rPr>
        <w:t>İdare, sözleşmenin notere tescili ve onaylatılmasını öngörmesi halinde aşağıdaki metni yazacaktır.</w:t>
      </w:r>
    </w:p>
    <w:p w14:paraId="53C58851" w14:textId="77777777" w:rsidR="00170A6D" w:rsidRPr="00D15602" w:rsidRDefault="00170A6D" w:rsidP="003D2D91">
      <w:pPr>
        <w:tabs>
          <w:tab w:val="left" w:pos="566"/>
        </w:tabs>
        <w:spacing w:after="120"/>
        <w:jc w:val="both"/>
        <w:rPr>
          <w:sz w:val="20"/>
          <w:szCs w:val="20"/>
        </w:rPr>
      </w:pPr>
      <w:r w:rsidRPr="00D15602">
        <w:rPr>
          <w:sz w:val="20"/>
          <w:szCs w:val="20"/>
        </w:rPr>
        <w:t xml:space="preserve"> 56.1. Bu sözleşme noter tarafından onaylanıp tescil edildiği tarihte yürürlüğe girer.”</w:t>
      </w:r>
    </w:p>
  </w:footnote>
  <w:footnote w:id="44">
    <w:p w14:paraId="5C0B7F7D" w14:textId="77777777" w:rsidR="00170A6D" w:rsidRPr="00D15602" w:rsidRDefault="00170A6D" w:rsidP="00E51A55">
      <w:pPr>
        <w:tabs>
          <w:tab w:val="left" w:pos="0"/>
        </w:tabs>
        <w:jc w:val="both"/>
        <w:rPr>
          <w:sz w:val="20"/>
          <w:szCs w:val="20"/>
        </w:rPr>
      </w:pPr>
      <w:r w:rsidRPr="00D15602">
        <w:rPr>
          <w:rStyle w:val="DipnotBavurusu"/>
          <w:sz w:val="20"/>
          <w:szCs w:val="20"/>
        </w:rPr>
        <w:footnoteRef/>
      </w:r>
      <w:r w:rsidRPr="00D15602">
        <w:rPr>
          <w:b/>
          <w:sz w:val="20"/>
          <w:szCs w:val="20"/>
        </w:rPr>
        <w:t>(Ek: </w:t>
      </w:r>
      <w:proofErr w:type="gramStart"/>
      <w:r w:rsidRPr="00D15602">
        <w:rPr>
          <w:b/>
          <w:sz w:val="20"/>
          <w:szCs w:val="20"/>
        </w:rPr>
        <w:t>03/07/2009</w:t>
      </w:r>
      <w:proofErr w:type="gramEnd"/>
      <w:r w:rsidRPr="00D15602">
        <w:rPr>
          <w:b/>
          <w:sz w:val="20"/>
          <w:szCs w:val="20"/>
        </w:rPr>
        <w:t>-27277 R.G. / 41 </w:t>
      </w:r>
      <w:proofErr w:type="spellStart"/>
      <w:r w:rsidRPr="00D15602">
        <w:rPr>
          <w:b/>
          <w:sz w:val="20"/>
          <w:szCs w:val="20"/>
        </w:rPr>
        <w:t>md.</w:t>
      </w:r>
      <w:proofErr w:type="spellEnd"/>
      <w:r w:rsidRPr="00D15602">
        <w:rPr>
          <w:b/>
          <w:sz w:val="20"/>
          <w:szCs w:val="20"/>
        </w:rPr>
        <w:t>)</w:t>
      </w:r>
      <w:r w:rsidRPr="00D15602">
        <w:rPr>
          <w:sz w:val="20"/>
          <w:szCs w:val="20"/>
        </w:rPr>
        <w:t>Yüklenici tarafından sözleşmenin birden fazla nüsha olarak düzenlenmesi talep edilirse madde metni aşağıdaki şekilde düzenlenecektir:</w:t>
      </w:r>
    </w:p>
    <w:p w14:paraId="4026C61C" w14:textId="77777777" w:rsidR="00170A6D" w:rsidRPr="00D15602" w:rsidRDefault="00170A6D" w:rsidP="00F46C51">
      <w:pPr>
        <w:pStyle w:val="DipnotMetni"/>
        <w:jc w:val="both"/>
      </w:pPr>
      <w:r w:rsidRPr="00D15602">
        <w:t xml:space="preserve">57.1. Bu sözleşme ............. maddeden ibaret olup, İdare ve Yüklenici tarafından tam olarak okunup anlaşıldıktan sonra </w:t>
      </w:r>
      <w:proofErr w:type="gramStart"/>
      <w:r w:rsidRPr="00D15602">
        <w:t>..…</w:t>
      </w:r>
      <w:proofErr w:type="gramEnd"/>
      <w:r w:rsidRPr="00D15602">
        <w:t xml:space="preserve">/…/……tarihinde imza altına alınmış, …….. nüshası İdarede  muhafaza edilerek </w:t>
      </w:r>
      <w:proofErr w:type="gramStart"/>
      <w:r w:rsidRPr="00D15602">
        <w:t>……...</w:t>
      </w:r>
      <w:proofErr w:type="gramEnd"/>
      <w:r w:rsidRPr="00D15602">
        <w:t>nüshası da yükleniciye verilmiştir.</w:t>
      </w:r>
    </w:p>
  </w:footnote>
  <w:footnote w:id="45">
    <w:p w14:paraId="2A8B0900" w14:textId="77777777" w:rsidR="00170A6D" w:rsidRPr="00D15602" w:rsidRDefault="00170A6D" w:rsidP="003D2D91">
      <w:pPr>
        <w:pStyle w:val="DipnotMetni"/>
        <w:spacing w:after="120"/>
        <w:jc w:val="both"/>
      </w:pPr>
      <w:r w:rsidRPr="00D15602">
        <w:rPr>
          <w:rStyle w:val="DipnotBavurusu"/>
        </w:rPr>
        <w:footnoteRef/>
      </w:r>
      <w:r w:rsidRPr="00D15602">
        <w:t xml:space="preserve"> İhale Yetkilisinin adı-soyadı ve görevi</w:t>
      </w:r>
    </w:p>
  </w:footnote>
  <w:footnote w:id="46">
    <w:p w14:paraId="32E4FCE6" w14:textId="77777777" w:rsidR="001762A7" w:rsidRPr="00456D72" w:rsidRDefault="001762A7" w:rsidP="001762A7">
      <w:pPr>
        <w:pStyle w:val="DipnotMetni"/>
        <w:spacing w:after="120"/>
        <w:jc w:val="both"/>
      </w:pPr>
      <w:r w:rsidRPr="00D15602">
        <w:rPr>
          <w:rStyle w:val="DipnotBavurusu"/>
        </w:rPr>
        <w:footnoteRef/>
      </w:r>
      <w:r w:rsidRPr="00D15602">
        <w:t xml:space="preserve"> Danışmanın (tüzel kişi olması halinde yetkili temsilcisinin) veya yetkili vekilin adı-soyadı/ticaret unvanı; Danışmanın ortak girişim olması halinde, bütün ortakların (tüzel kişi ortağın yetkili temsilcisinin) adları ve soyadları yazılacaktır.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E320A"/>
    <w:rsid w:val="00000FEC"/>
    <w:rsid w:val="0000654F"/>
    <w:rsid w:val="00011857"/>
    <w:rsid w:val="00014161"/>
    <w:rsid w:val="000207E2"/>
    <w:rsid w:val="0003096E"/>
    <w:rsid w:val="00030971"/>
    <w:rsid w:val="00031DF3"/>
    <w:rsid w:val="000357F3"/>
    <w:rsid w:val="00056CA3"/>
    <w:rsid w:val="00062C1B"/>
    <w:rsid w:val="000669FA"/>
    <w:rsid w:val="00067586"/>
    <w:rsid w:val="00072CFD"/>
    <w:rsid w:val="00080F24"/>
    <w:rsid w:val="00080FC2"/>
    <w:rsid w:val="00090E63"/>
    <w:rsid w:val="00092316"/>
    <w:rsid w:val="00094563"/>
    <w:rsid w:val="000B04DD"/>
    <w:rsid w:val="000B1E20"/>
    <w:rsid w:val="000B78C8"/>
    <w:rsid w:val="000C4800"/>
    <w:rsid w:val="000D0EAF"/>
    <w:rsid w:val="000E0018"/>
    <w:rsid w:val="000E4358"/>
    <w:rsid w:val="000F3E0D"/>
    <w:rsid w:val="00115F0A"/>
    <w:rsid w:val="00133582"/>
    <w:rsid w:val="001358B9"/>
    <w:rsid w:val="001366FB"/>
    <w:rsid w:val="00142BB2"/>
    <w:rsid w:val="00164377"/>
    <w:rsid w:val="00170A6D"/>
    <w:rsid w:val="001762A7"/>
    <w:rsid w:val="001868A7"/>
    <w:rsid w:val="001A159E"/>
    <w:rsid w:val="001B561E"/>
    <w:rsid w:val="001D6994"/>
    <w:rsid w:val="001E407C"/>
    <w:rsid w:val="001E441C"/>
    <w:rsid w:val="001F3D33"/>
    <w:rsid w:val="001F4C98"/>
    <w:rsid w:val="00241CB6"/>
    <w:rsid w:val="00256DDC"/>
    <w:rsid w:val="002866B2"/>
    <w:rsid w:val="002919BC"/>
    <w:rsid w:val="00292EC3"/>
    <w:rsid w:val="002951EF"/>
    <w:rsid w:val="002A180E"/>
    <w:rsid w:val="002A3217"/>
    <w:rsid w:val="002B01D3"/>
    <w:rsid w:val="002B07B6"/>
    <w:rsid w:val="002B7818"/>
    <w:rsid w:val="002C782B"/>
    <w:rsid w:val="002D3208"/>
    <w:rsid w:val="002E0AA5"/>
    <w:rsid w:val="002E0EA9"/>
    <w:rsid w:val="002F6EEB"/>
    <w:rsid w:val="003009E8"/>
    <w:rsid w:val="00302EF4"/>
    <w:rsid w:val="00303B08"/>
    <w:rsid w:val="003079D2"/>
    <w:rsid w:val="00335A61"/>
    <w:rsid w:val="00341BFF"/>
    <w:rsid w:val="00370DC7"/>
    <w:rsid w:val="00373C2B"/>
    <w:rsid w:val="003A5A91"/>
    <w:rsid w:val="003C06BF"/>
    <w:rsid w:val="003C2CFF"/>
    <w:rsid w:val="003C611A"/>
    <w:rsid w:val="003C6E29"/>
    <w:rsid w:val="003C72F7"/>
    <w:rsid w:val="003D2D91"/>
    <w:rsid w:val="003D4C9F"/>
    <w:rsid w:val="003F656A"/>
    <w:rsid w:val="00405422"/>
    <w:rsid w:val="0045014A"/>
    <w:rsid w:val="00454B17"/>
    <w:rsid w:val="00456D72"/>
    <w:rsid w:val="0046475E"/>
    <w:rsid w:val="0046564E"/>
    <w:rsid w:val="00467352"/>
    <w:rsid w:val="00473F57"/>
    <w:rsid w:val="00475782"/>
    <w:rsid w:val="00487870"/>
    <w:rsid w:val="00492ECD"/>
    <w:rsid w:val="004A30C6"/>
    <w:rsid w:val="004A38A9"/>
    <w:rsid w:val="004B1F60"/>
    <w:rsid w:val="004C781E"/>
    <w:rsid w:val="004E320A"/>
    <w:rsid w:val="004E47C4"/>
    <w:rsid w:val="004E64CF"/>
    <w:rsid w:val="00513172"/>
    <w:rsid w:val="005300F6"/>
    <w:rsid w:val="00536833"/>
    <w:rsid w:val="005457B4"/>
    <w:rsid w:val="00547CF5"/>
    <w:rsid w:val="00561BCF"/>
    <w:rsid w:val="00563A3C"/>
    <w:rsid w:val="00565EFE"/>
    <w:rsid w:val="00580068"/>
    <w:rsid w:val="00581857"/>
    <w:rsid w:val="00590EAB"/>
    <w:rsid w:val="005A3769"/>
    <w:rsid w:val="005A4BC5"/>
    <w:rsid w:val="005B57B3"/>
    <w:rsid w:val="005C4358"/>
    <w:rsid w:val="005E20B2"/>
    <w:rsid w:val="00625918"/>
    <w:rsid w:val="00636733"/>
    <w:rsid w:val="006470F3"/>
    <w:rsid w:val="00660C61"/>
    <w:rsid w:val="006773F9"/>
    <w:rsid w:val="00692C27"/>
    <w:rsid w:val="006930BB"/>
    <w:rsid w:val="006A05A7"/>
    <w:rsid w:val="006B19C1"/>
    <w:rsid w:val="006C5B28"/>
    <w:rsid w:val="006D571E"/>
    <w:rsid w:val="006E3363"/>
    <w:rsid w:val="006F05DB"/>
    <w:rsid w:val="006F133C"/>
    <w:rsid w:val="006F23DE"/>
    <w:rsid w:val="006F448A"/>
    <w:rsid w:val="006F507E"/>
    <w:rsid w:val="007009D5"/>
    <w:rsid w:val="00716245"/>
    <w:rsid w:val="007200EA"/>
    <w:rsid w:val="00722FE6"/>
    <w:rsid w:val="0074584B"/>
    <w:rsid w:val="00753C28"/>
    <w:rsid w:val="007572A8"/>
    <w:rsid w:val="0076683E"/>
    <w:rsid w:val="00772788"/>
    <w:rsid w:val="0078170E"/>
    <w:rsid w:val="007951EB"/>
    <w:rsid w:val="007B0CC7"/>
    <w:rsid w:val="007C244F"/>
    <w:rsid w:val="007C58AC"/>
    <w:rsid w:val="007D660E"/>
    <w:rsid w:val="007E67BC"/>
    <w:rsid w:val="007F14C3"/>
    <w:rsid w:val="007F4E46"/>
    <w:rsid w:val="00805875"/>
    <w:rsid w:val="008227D6"/>
    <w:rsid w:val="00844D8E"/>
    <w:rsid w:val="00845A20"/>
    <w:rsid w:val="00871D42"/>
    <w:rsid w:val="00886D76"/>
    <w:rsid w:val="008A32AE"/>
    <w:rsid w:val="008A3A31"/>
    <w:rsid w:val="008D21E7"/>
    <w:rsid w:val="008D35CC"/>
    <w:rsid w:val="008F2481"/>
    <w:rsid w:val="008F3DC8"/>
    <w:rsid w:val="008F6AA7"/>
    <w:rsid w:val="008F7FA5"/>
    <w:rsid w:val="00910266"/>
    <w:rsid w:val="0092263A"/>
    <w:rsid w:val="00927D65"/>
    <w:rsid w:val="0095173B"/>
    <w:rsid w:val="0096119A"/>
    <w:rsid w:val="0096571F"/>
    <w:rsid w:val="0097365A"/>
    <w:rsid w:val="00974FBB"/>
    <w:rsid w:val="00977602"/>
    <w:rsid w:val="00977E1D"/>
    <w:rsid w:val="00993C33"/>
    <w:rsid w:val="009A7633"/>
    <w:rsid w:val="009B00C6"/>
    <w:rsid w:val="009B1874"/>
    <w:rsid w:val="009B7F7D"/>
    <w:rsid w:val="009D238B"/>
    <w:rsid w:val="009E1786"/>
    <w:rsid w:val="009E2A02"/>
    <w:rsid w:val="00A020EA"/>
    <w:rsid w:val="00A03E93"/>
    <w:rsid w:val="00A134E2"/>
    <w:rsid w:val="00A343DC"/>
    <w:rsid w:val="00A37ED8"/>
    <w:rsid w:val="00A41904"/>
    <w:rsid w:val="00A838E4"/>
    <w:rsid w:val="00AA3A52"/>
    <w:rsid w:val="00AA6871"/>
    <w:rsid w:val="00AB1C00"/>
    <w:rsid w:val="00AB7AF3"/>
    <w:rsid w:val="00AB7FCD"/>
    <w:rsid w:val="00AC30FE"/>
    <w:rsid w:val="00AC5BFC"/>
    <w:rsid w:val="00AD012A"/>
    <w:rsid w:val="00AD03AF"/>
    <w:rsid w:val="00AF4EB9"/>
    <w:rsid w:val="00B0309F"/>
    <w:rsid w:val="00B14514"/>
    <w:rsid w:val="00B2299D"/>
    <w:rsid w:val="00B42ABC"/>
    <w:rsid w:val="00B43D92"/>
    <w:rsid w:val="00B51403"/>
    <w:rsid w:val="00B51712"/>
    <w:rsid w:val="00B66E81"/>
    <w:rsid w:val="00B70422"/>
    <w:rsid w:val="00BA0DFF"/>
    <w:rsid w:val="00BA1FE8"/>
    <w:rsid w:val="00BC05E8"/>
    <w:rsid w:val="00BC610A"/>
    <w:rsid w:val="00BD229E"/>
    <w:rsid w:val="00BE64FE"/>
    <w:rsid w:val="00BF2C5E"/>
    <w:rsid w:val="00BF3107"/>
    <w:rsid w:val="00C0722E"/>
    <w:rsid w:val="00C130BF"/>
    <w:rsid w:val="00C214F8"/>
    <w:rsid w:val="00C3132D"/>
    <w:rsid w:val="00C379D0"/>
    <w:rsid w:val="00C547C1"/>
    <w:rsid w:val="00C67A21"/>
    <w:rsid w:val="00C7014E"/>
    <w:rsid w:val="00C96647"/>
    <w:rsid w:val="00C96A06"/>
    <w:rsid w:val="00CC0252"/>
    <w:rsid w:val="00CC5B77"/>
    <w:rsid w:val="00CD4791"/>
    <w:rsid w:val="00CF2B79"/>
    <w:rsid w:val="00D016B1"/>
    <w:rsid w:val="00D03348"/>
    <w:rsid w:val="00D15602"/>
    <w:rsid w:val="00D21CF4"/>
    <w:rsid w:val="00D31601"/>
    <w:rsid w:val="00D32F40"/>
    <w:rsid w:val="00D36C26"/>
    <w:rsid w:val="00D462FD"/>
    <w:rsid w:val="00D526DB"/>
    <w:rsid w:val="00D5411B"/>
    <w:rsid w:val="00D62D5F"/>
    <w:rsid w:val="00D64487"/>
    <w:rsid w:val="00D76862"/>
    <w:rsid w:val="00D7714B"/>
    <w:rsid w:val="00D8740C"/>
    <w:rsid w:val="00DA4590"/>
    <w:rsid w:val="00DB1B27"/>
    <w:rsid w:val="00DD2C57"/>
    <w:rsid w:val="00DD5777"/>
    <w:rsid w:val="00DF0BF8"/>
    <w:rsid w:val="00E11CC4"/>
    <w:rsid w:val="00E131D1"/>
    <w:rsid w:val="00E15B15"/>
    <w:rsid w:val="00E22209"/>
    <w:rsid w:val="00E22398"/>
    <w:rsid w:val="00E359D5"/>
    <w:rsid w:val="00E51A55"/>
    <w:rsid w:val="00E52CA4"/>
    <w:rsid w:val="00E80055"/>
    <w:rsid w:val="00E94552"/>
    <w:rsid w:val="00EB0A9E"/>
    <w:rsid w:val="00EB3D16"/>
    <w:rsid w:val="00EB6508"/>
    <w:rsid w:val="00EC198F"/>
    <w:rsid w:val="00EE04A5"/>
    <w:rsid w:val="00EE41A3"/>
    <w:rsid w:val="00EE6226"/>
    <w:rsid w:val="00EE7597"/>
    <w:rsid w:val="00EF1BA8"/>
    <w:rsid w:val="00F0683A"/>
    <w:rsid w:val="00F10F17"/>
    <w:rsid w:val="00F21C3B"/>
    <w:rsid w:val="00F45176"/>
    <w:rsid w:val="00F46C51"/>
    <w:rsid w:val="00F6676C"/>
    <w:rsid w:val="00F824ED"/>
    <w:rsid w:val="00F860EC"/>
    <w:rsid w:val="00F9302F"/>
    <w:rsid w:val="00F94C43"/>
    <w:rsid w:val="00F96C61"/>
    <w:rsid w:val="00FA5782"/>
    <w:rsid w:val="00FD1855"/>
    <w:rsid w:val="00FE3AA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DE9E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64E"/>
    <w:rPr>
      <w:sz w:val="24"/>
      <w:szCs w:val="24"/>
    </w:rPr>
  </w:style>
  <w:style w:type="paragraph" w:styleId="Balk1">
    <w:name w:val="heading 1"/>
    <w:basedOn w:val="Normal"/>
    <w:next w:val="Normal"/>
    <w:qFormat/>
    <w:rsid w:val="006F05DB"/>
    <w:pPr>
      <w:keepNext/>
      <w:spacing w:before="240" w:after="60"/>
      <w:outlineLvl w:val="0"/>
    </w:pPr>
    <w:rPr>
      <w:rFonts w:ascii="Arial" w:hAnsi="Arial" w:cs="Arial"/>
      <w:b/>
      <w:bCs/>
      <w:kern w:val="32"/>
      <w:sz w:val="32"/>
      <w:szCs w:val="32"/>
    </w:rPr>
  </w:style>
  <w:style w:type="paragraph" w:styleId="Balk2">
    <w:name w:val="heading 2"/>
    <w:basedOn w:val="Normal"/>
    <w:next w:val="Normal"/>
    <w:qFormat/>
    <w:rsid w:val="003C2CFF"/>
    <w:pPr>
      <w:keepNext/>
      <w:spacing w:before="240" w:after="60"/>
      <w:outlineLvl w:val="1"/>
    </w:pPr>
    <w:rPr>
      <w:rFonts w:ascii="Arial" w:hAnsi="Arial" w:cs="Arial"/>
      <w:b/>
      <w:bCs/>
      <w:i/>
      <w:iCs/>
      <w:sz w:val="28"/>
      <w:szCs w:val="28"/>
    </w:rPr>
  </w:style>
  <w:style w:type="paragraph" w:styleId="Balk3">
    <w:name w:val="heading 3"/>
    <w:basedOn w:val="Normal"/>
    <w:next w:val="Normal"/>
    <w:qFormat/>
    <w:rsid w:val="005457B4"/>
    <w:pPr>
      <w:keepNext/>
      <w:spacing w:before="240" w:after="60"/>
      <w:outlineLvl w:val="2"/>
    </w:pPr>
    <w:rPr>
      <w:rFonts w:ascii="Arial" w:hAnsi="Arial" w:cs="Arial"/>
      <w:b/>
      <w:bCs/>
      <w:sz w:val="26"/>
      <w:szCs w:val="26"/>
    </w:rPr>
  </w:style>
  <w:style w:type="paragraph" w:styleId="Balk4">
    <w:name w:val="heading 4"/>
    <w:basedOn w:val="Normal"/>
    <w:next w:val="Normal"/>
    <w:qFormat/>
    <w:rsid w:val="00CD4791"/>
    <w:pPr>
      <w:keepNext/>
      <w:spacing w:before="240" w:after="60"/>
      <w:outlineLvl w:val="3"/>
    </w:pPr>
    <w:rPr>
      <w:b/>
      <w:bCs/>
      <w:sz w:val="28"/>
      <w:szCs w:val="28"/>
    </w:rPr>
  </w:style>
  <w:style w:type="paragraph" w:styleId="Balk6">
    <w:name w:val="heading 6"/>
    <w:basedOn w:val="Normal"/>
    <w:next w:val="Normal"/>
    <w:qFormat/>
    <w:rsid w:val="00473F57"/>
    <w:pPr>
      <w:spacing w:before="240" w:after="60"/>
      <w:outlineLvl w:val="5"/>
    </w:pPr>
    <w:rPr>
      <w:b/>
      <w:bCs/>
      <w:sz w:val="22"/>
      <w:szCs w:val="22"/>
    </w:rPr>
  </w:style>
  <w:style w:type="paragraph" w:styleId="Balk7">
    <w:name w:val="heading 7"/>
    <w:basedOn w:val="Normal"/>
    <w:next w:val="Normal"/>
    <w:link w:val="Balk7Char"/>
    <w:uiPriority w:val="9"/>
    <w:semiHidden/>
    <w:unhideWhenUsed/>
    <w:qFormat/>
    <w:rsid w:val="00EE6226"/>
    <w:pPr>
      <w:spacing w:before="240" w:after="60"/>
      <w:outlineLvl w:val="6"/>
    </w:pPr>
    <w:rPr>
      <w:rFonts w:ascii="Calibri" w:hAnsi="Calibri"/>
    </w:rPr>
  </w:style>
  <w:style w:type="paragraph" w:styleId="Balk8">
    <w:name w:val="heading 8"/>
    <w:basedOn w:val="Normal"/>
    <w:next w:val="Normal"/>
    <w:link w:val="Balk8Char"/>
    <w:semiHidden/>
    <w:unhideWhenUsed/>
    <w:qFormat/>
    <w:rsid w:val="00092316"/>
    <w:pPr>
      <w:spacing w:before="240" w:after="60"/>
      <w:outlineLvl w:val="7"/>
    </w:pPr>
    <w:rPr>
      <w:rFonts w:ascii="Calibri" w:hAnsi="Calibri"/>
      <w:i/>
      <w:iCs/>
    </w:rPr>
  </w:style>
  <w:style w:type="paragraph" w:styleId="Balk9">
    <w:name w:val="heading 9"/>
    <w:basedOn w:val="Normal"/>
    <w:next w:val="Normal"/>
    <w:qFormat/>
    <w:rsid w:val="0046564E"/>
    <w:pPr>
      <w:keepNext/>
      <w:overflowPunct w:val="0"/>
      <w:autoSpaceDE w:val="0"/>
      <w:autoSpaceDN w:val="0"/>
      <w:adjustRightInd w:val="0"/>
      <w:jc w:val="both"/>
      <w:textAlignment w:val="baseline"/>
      <w:outlineLvl w:val="8"/>
    </w:pPr>
    <w:rPr>
      <w:b/>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Stili1">
    <w:name w:val="Tablo Stili1"/>
    <w:basedOn w:val="NormalTablo"/>
    <w:rsid w:val="00F860EC"/>
    <w:pPr>
      <w:jc w:val="right"/>
    </w:pPr>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NormalWeb">
    <w:name w:val="Normal (Web)"/>
    <w:basedOn w:val="Normal"/>
    <w:uiPriority w:val="99"/>
    <w:rsid w:val="0046564E"/>
    <w:pPr>
      <w:spacing w:before="100" w:beforeAutospacing="1" w:after="100" w:afterAutospacing="1"/>
    </w:pPr>
    <w:rPr>
      <w:color w:val="000000"/>
    </w:rPr>
  </w:style>
  <w:style w:type="character" w:styleId="Kpr">
    <w:name w:val="Hyperlink"/>
    <w:basedOn w:val="VarsaylanParagrafYazTipi"/>
    <w:rsid w:val="0046564E"/>
    <w:rPr>
      <w:color w:val="0000FF"/>
      <w:u w:val="single"/>
    </w:rPr>
  </w:style>
  <w:style w:type="paragraph" w:styleId="DipnotMetni">
    <w:name w:val="footnote text"/>
    <w:aliases w:val="Dipnot Metni Char Char Char,Dipnot Metni Char Char"/>
    <w:basedOn w:val="Normal"/>
    <w:link w:val="DipnotMetniChar"/>
    <w:rsid w:val="0046564E"/>
    <w:pPr>
      <w:overflowPunct w:val="0"/>
      <w:autoSpaceDE w:val="0"/>
      <w:autoSpaceDN w:val="0"/>
      <w:adjustRightInd w:val="0"/>
      <w:textAlignment w:val="baseline"/>
    </w:pPr>
    <w:rPr>
      <w:sz w:val="20"/>
      <w:szCs w:val="20"/>
    </w:rPr>
  </w:style>
  <w:style w:type="character" w:styleId="DipnotBavurusu">
    <w:name w:val="footnote reference"/>
    <w:basedOn w:val="VarsaylanParagrafYazTipi"/>
    <w:semiHidden/>
    <w:rsid w:val="0046564E"/>
    <w:rPr>
      <w:vertAlign w:val="superscript"/>
    </w:rPr>
  </w:style>
  <w:style w:type="paragraph" w:customStyle="1" w:styleId="GvdeMetni21">
    <w:name w:val="Gövde Metni 21"/>
    <w:basedOn w:val="Normal"/>
    <w:rsid w:val="00CD4791"/>
    <w:pPr>
      <w:overflowPunct w:val="0"/>
      <w:autoSpaceDE w:val="0"/>
      <w:autoSpaceDN w:val="0"/>
      <w:adjustRightInd w:val="0"/>
      <w:jc w:val="both"/>
      <w:textAlignment w:val="baseline"/>
    </w:pPr>
    <w:rPr>
      <w:szCs w:val="20"/>
    </w:rPr>
  </w:style>
  <w:style w:type="paragraph" w:styleId="Altbilgi">
    <w:name w:val="footer"/>
    <w:basedOn w:val="Normal"/>
    <w:rsid w:val="00473F57"/>
    <w:pPr>
      <w:tabs>
        <w:tab w:val="center" w:pos="4536"/>
        <w:tab w:val="right" w:pos="9072"/>
      </w:tabs>
      <w:overflowPunct w:val="0"/>
      <w:autoSpaceDE w:val="0"/>
      <w:autoSpaceDN w:val="0"/>
      <w:adjustRightInd w:val="0"/>
      <w:spacing w:after="80"/>
      <w:jc w:val="both"/>
      <w:textAlignment w:val="baseline"/>
    </w:pPr>
    <w:rPr>
      <w:szCs w:val="20"/>
    </w:rPr>
  </w:style>
  <w:style w:type="paragraph" w:styleId="GvdeMetniGirintisi">
    <w:name w:val="Body Text Indent"/>
    <w:basedOn w:val="Normal"/>
    <w:rsid w:val="00473F57"/>
    <w:pPr>
      <w:tabs>
        <w:tab w:val="left" w:pos="-720"/>
      </w:tabs>
      <w:suppressAutoHyphens/>
      <w:overflowPunct w:val="0"/>
      <w:autoSpaceDE w:val="0"/>
      <w:autoSpaceDN w:val="0"/>
      <w:adjustRightInd w:val="0"/>
      <w:spacing w:after="80"/>
      <w:ind w:left="567" w:firstLine="142"/>
      <w:jc w:val="both"/>
      <w:textAlignment w:val="baseline"/>
    </w:pPr>
    <w:rPr>
      <w:sz w:val="20"/>
      <w:szCs w:val="20"/>
    </w:rPr>
  </w:style>
  <w:style w:type="paragraph" w:styleId="GvdeMetni2">
    <w:name w:val="Body Text 2"/>
    <w:basedOn w:val="Normal"/>
    <w:rsid w:val="00D016B1"/>
    <w:pPr>
      <w:overflowPunct w:val="0"/>
      <w:autoSpaceDE w:val="0"/>
      <w:autoSpaceDN w:val="0"/>
      <w:adjustRightInd w:val="0"/>
      <w:spacing w:after="120" w:line="480" w:lineRule="auto"/>
      <w:textAlignment w:val="baseline"/>
    </w:pPr>
    <w:rPr>
      <w:szCs w:val="20"/>
    </w:rPr>
  </w:style>
  <w:style w:type="character" w:customStyle="1" w:styleId="Heading2Char">
    <w:name w:val="Heading 2 Char"/>
    <w:basedOn w:val="VarsaylanParagrafYazTipi"/>
    <w:rsid w:val="007C58AC"/>
    <w:rPr>
      <w:rFonts w:ascii="Arial" w:hAnsi="Arial"/>
      <w:b/>
      <w:i/>
      <w:noProof w:val="0"/>
      <w:sz w:val="28"/>
      <w:lang w:val="tr-TR"/>
    </w:rPr>
  </w:style>
  <w:style w:type="paragraph" w:styleId="BalonMetni">
    <w:name w:val="Balloon Text"/>
    <w:basedOn w:val="Normal"/>
    <w:semiHidden/>
    <w:rsid w:val="0003096E"/>
    <w:rPr>
      <w:rFonts w:ascii="Tahoma" w:hAnsi="Tahoma" w:cs="Tahoma"/>
      <w:sz w:val="16"/>
      <w:szCs w:val="16"/>
    </w:rPr>
  </w:style>
  <w:style w:type="paragraph" w:styleId="SonnotMetni">
    <w:name w:val="endnote text"/>
    <w:basedOn w:val="Normal"/>
    <w:semiHidden/>
    <w:rsid w:val="00475782"/>
    <w:rPr>
      <w:sz w:val="20"/>
      <w:szCs w:val="20"/>
    </w:rPr>
  </w:style>
  <w:style w:type="paragraph" w:styleId="AltKonuBal">
    <w:name w:val="Subtitle"/>
    <w:basedOn w:val="Normal"/>
    <w:qFormat/>
    <w:rsid w:val="006F05DB"/>
    <w:pPr>
      <w:ind w:firstLine="708"/>
    </w:pPr>
    <w:rPr>
      <w:b/>
      <w:bCs/>
    </w:rPr>
  </w:style>
  <w:style w:type="paragraph" w:styleId="GvdeMetni">
    <w:name w:val="Body Text"/>
    <w:basedOn w:val="Normal"/>
    <w:rsid w:val="002B01D3"/>
    <w:pPr>
      <w:spacing w:after="120"/>
    </w:pPr>
  </w:style>
  <w:style w:type="character" w:customStyle="1" w:styleId="DipnotMetniChar">
    <w:name w:val="Dipnot Metni Char"/>
    <w:aliases w:val="Dipnot Metni Char Char Char Char,Dipnot Metni Char Char Char1"/>
    <w:basedOn w:val="VarsaylanParagrafYazTipi"/>
    <w:link w:val="DipnotMetni"/>
    <w:rsid w:val="002B01D3"/>
    <w:rPr>
      <w:lang w:val="tr-TR" w:eastAsia="tr-TR" w:bidi="ar-SA"/>
    </w:rPr>
  </w:style>
  <w:style w:type="character" w:styleId="SayfaNumaras">
    <w:name w:val="page number"/>
    <w:basedOn w:val="VarsaylanParagrafYazTipi"/>
    <w:rsid w:val="00302EF4"/>
  </w:style>
  <w:style w:type="character" w:customStyle="1" w:styleId="Balk8Char">
    <w:name w:val="Başlık 8 Char"/>
    <w:basedOn w:val="VarsaylanParagrafYazTipi"/>
    <w:link w:val="Balk8"/>
    <w:uiPriority w:val="9"/>
    <w:semiHidden/>
    <w:rsid w:val="00092316"/>
    <w:rPr>
      <w:rFonts w:ascii="Calibri" w:eastAsia="Times New Roman" w:hAnsi="Calibri" w:cs="Times New Roman"/>
      <w:i/>
      <w:iCs/>
      <w:sz w:val="24"/>
      <w:szCs w:val="24"/>
    </w:rPr>
  </w:style>
  <w:style w:type="paragraph" w:styleId="ListeParagraf">
    <w:name w:val="List Paragraph"/>
    <w:basedOn w:val="Normal"/>
    <w:uiPriority w:val="34"/>
    <w:qFormat/>
    <w:rsid w:val="00E11CC4"/>
    <w:pPr>
      <w:overflowPunct w:val="0"/>
      <w:autoSpaceDE w:val="0"/>
      <w:autoSpaceDN w:val="0"/>
      <w:adjustRightInd w:val="0"/>
      <w:ind w:left="708"/>
    </w:pPr>
    <w:rPr>
      <w:szCs w:val="20"/>
    </w:rPr>
  </w:style>
  <w:style w:type="paragraph" w:customStyle="1" w:styleId="3-NormalYaz">
    <w:name w:val="3-Normal Yazı"/>
    <w:rsid w:val="001A159E"/>
    <w:pPr>
      <w:tabs>
        <w:tab w:val="left" w:pos="566"/>
      </w:tabs>
      <w:jc w:val="both"/>
    </w:pPr>
    <w:rPr>
      <w:sz w:val="19"/>
      <w:lang w:eastAsia="en-US"/>
    </w:rPr>
  </w:style>
  <w:style w:type="character" w:customStyle="1" w:styleId="Balk7Char">
    <w:name w:val="Başlık 7 Char"/>
    <w:basedOn w:val="VarsaylanParagrafYazTipi"/>
    <w:link w:val="Balk7"/>
    <w:uiPriority w:val="9"/>
    <w:semiHidden/>
    <w:rsid w:val="00EE6226"/>
    <w:rPr>
      <w:rFonts w:ascii="Calibri" w:hAnsi="Calibri"/>
      <w:sz w:val="24"/>
      <w:szCs w:val="24"/>
    </w:rPr>
  </w:style>
  <w:style w:type="paragraph" w:customStyle="1" w:styleId="metin">
    <w:name w:val="metin"/>
    <w:basedOn w:val="Normal"/>
    <w:rsid w:val="00072CFD"/>
    <w:pPr>
      <w:spacing w:before="100" w:beforeAutospacing="1" w:after="100" w:afterAutospacing="1"/>
    </w:pPr>
  </w:style>
  <w:style w:type="character" w:customStyle="1" w:styleId="grame">
    <w:name w:val="grame"/>
    <w:basedOn w:val="VarsaylanParagrafYazTipi"/>
    <w:rsid w:val="00335A61"/>
  </w:style>
  <w:style w:type="character" w:customStyle="1" w:styleId="spelle">
    <w:name w:val="spelle"/>
    <w:basedOn w:val="VarsaylanParagrafYazTipi"/>
    <w:rsid w:val="00335A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95259">
      <w:bodyDiv w:val="1"/>
      <w:marLeft w:val="0"/>
      <w:marRight w:val="0"/>
      <w:marTop w:val="0"/>
      <w:marBottom w:val="0"/>
      <w:divBdr>
        <w:top w:val="none" w:sz="0" w:space="0" w:color="auto"/>
        <w:left w:val="none" w:sz="0" w:space="0" w:color="auto"/>
        <w:bottom w:val="none" w:sz="0" w:space="0" w:color="auto"/>
        <w:right w:val="none" w:sz="0" w:space="0" w:color="auto"/>
      </w:divBdr>
    </w:div>
    <w:div w:id="722019318">
      <w:bodyDiv w:val="1"/>
      <w:marLeft w:val="0"/>
      <w:marRight w:val="0"/>
      <w:marTop w:val="0"/>
      <w:marBottom w:val="0"/>
      <w:divBdr>
        <w:top w:val="none" w:sz="0" w:space="0" w:color="auto"/>
        <w:left w:val="none" w:sz="0" w:space="0" w:color="auto"/>
        <w:bottom w:val="none" w:sz="0" w:space="0" w:color="auto"/>
        <w:right w:val="none" w:sz="0" w:space="0" w:color="auto"/>
      </w:divBdr>
    </w:div>
    <w:div w:id="124480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k:@MSITStore:C:\Documents%20and%20Settings\sad&#305;k\Desktop\MYS.chm::/76102.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64157-0EFB-419E-987A-1927E6F15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21</Pages>
  <Words>6880</Words>
  <Characters>39222</Characters>
  <Application>Microsoft Office Word</Application>
  <DocSecurity>0</DocSecurity>
  <Lines>326</Lines>
  <Paragraphs>92</Paragraphs>
  <ScaleCrop>false</ScaleCrop>
  <HeadingPairs>
    <vt:vector size="2" baseType="variant">
      <vt:variant>
        <vt:lpstr>Konu Başlığı</vt:lpstr>
      </vt:variant>
      <vt:variant>
        <vt:i4>1</vt:i4>
      </vt:variant>
    </vt:vector>
  </HeadingPairs>
  <TitlesOfParts>
    <vt:vector size="1" baseType="lpstr">
      <vt:lpstr>EK-4</vt:lpstr>
    </vt:vector>
  </TitlesOfParts>
  <Company/>
  <LinksUpToDate>false</LinksUpToDate>
  <CharactersWithSpaces>46010</CharactersWithSpaces>
  <SharedDoc>false</SharedDoc>
  <HLinks>
    <vt:vector size="6" baseType="variant">
      <vt:variant>
        <vt:i4>19267920</vt:i4>
      </vt:variant>
      <vt:variant>
        <vt:i4>0</vt:i4>
      </vt:variant>
      <vt:variant>
        <vt:i4>0</vt:i4>
      </vt:variant>
      <vt:variant>
        <vt:i4>5</vt:i4>
      </vt:variant>
      <vt:variant>
        <vt:lpwstr>mk:@MSITStore:C:\Documents%20and%20Settings\sadık\Desktop\MYS.chm::/76102.html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EK-4</dc:title>
  <dc:creator>sadikgoymen</dc:creator>
  <cp:lastModifiedBy>Bülent Miskioğlu</cp:lastModifiedBy>
  <cp:revision>79</cp:revision>
  <cp:lastPrinted>2009-02-26T03:11:00Z</cp:lastPrinted>
  <dcterms:created xsi:type="dcterms:W3CDTF">2011-08-01T12:47:00Z</dcterms:created>
  <dcterms:modified xsi:type="dcterms:W3CDTF">2020-12-25T10:21:00Z</dcterms:modified>
</cp:coreProperties>
</file>